
<file path=[Content_Types].xml><?xml version="1.0" encoding="utf-8"?>
<Types xmlns="http://schemas.openxmlformats.org/package/2006/content-types">
  <Default Extension="vsd" ContentType="application/vnd.visio"/>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1322" w:rsidRPr="00835B98" w:rsidRDefault="006C1322" w:rsidP="000D4212">
      <w:pPr>
        <w:jc w:val="both"/>
        <w:rPr>
          <w:rFonts w:asciiTheme="minorHAnsi" w:hAnsiTheme="minorHAnsi"/>
          <w:sz w:val="24"/>
          <w:szCs w:val="24"/>
        </w:rPr>
      </w:pPr>
    </w:p>
    <w:p w:rsidR="000C1ECD" w:rsidRPr="00835B98" w:rsidRDefault="009A7F94" w:rsidP="000D4212">
      <w:pPr>
        <w:pStyle w:val="Listenabsatz"/>
        <w:numPr>
          <w:ilvl w:val="0"/>
          <w:numId w:val="5"/>
        </w:numPr>
        <w:tabs>
          <w:tab w:val="clear" w:pos="432"/>
        </w:tabs>
        <w:ind w:left="0" w:firstLine="0"/>
        <w:jc w:val="both"/>
        <w:rPr>
          <w:rFonts w:asciiTheme="minorHAnsi" w:hAnsiTheme="minorHAnsi" w:cs="Arial"/>
          <w:b/>
          <w:bCs/>
          <w:szCs w:val="24"/>
        </w:rPr>
      </w:pPr>
      <w:bookmarkStart w:id="0" w:name="_Toc455133349"/>
      <w:r w:rsidRPr="00835B98">
        <w:rPr>
          <w:rFonts w:asciiTheme="minorHAnsi" w:hAnsiTheme="minorHAnsi" w:cs="Arial"/>
          <w:b/>
          <w:bCs/>
          <w:szCs w:val="24"/>
        </w:rPr>
        <w:t>Anwendungsbereich</w:t>
      </w:r>
      <w:bookmarkEnd w:id="0"/>
    </w:p>
    <w:p w:rsidR="000C1ECD" w:rsidRPr="00835B98" w:rsidRDefault="000C1ECD" w:rsidP="000D4212">
      <w:pPr>
        <w:ind w:left="709"/>
        <w:jc w:val="both"/>
        <w:rPr>
          <w:rFonts w:asciiTheme="minorHAnsi" w:hAnsiTheme="minorHAnsi" w:cs="Arial"/>
          <w:b/>
          <w:bCs/>
          <w:i/>
          <w:iCs/>
          <w:sz w:val="24"/>
          <w:szCs w:val="24"/>
        </w:rPr>
      </w:pPr>
      <w:r w:rsidRPr="00835B98">
        <w:rPr>
          <w:rFonts w:asciiTheme="minorHAnsi" w:hAnsiTheme="minorHAnsi" w:cs="Arial"/>
          <w:i/>
          <w:iCs/>
          <w:sz w:val="24"/>
          <w:szCs w:val="24"/>
        </w:rPr>
        <w:t xml:space="preserve">Hier wird der Geltungsbereich des Dokuments genannt, alle am Prozess beteiligten Einrichtungen sind zu nennen (Name Biobank </w:t>
      </w:r>
      <w:r w:rsidRPr="00A64178">
        <w:rPr>
          <w:rFonts w:asciiTheme="minorHAnsi" w:hAnsiTheme="minorHAnsi" w:cs="Arial"/>
          <w:bCs/>
          <w:i/>
          <w:iCs/>
          <w:sz w:val="24"/>
          <w:szCs w:val="24"/>
        </w:rPr>
        <w:t>und</w:t>
      </w:r>
      <w:r w:rsidRPr="00835B98">
        <w:rPr>
          <w:rFonts w:asciiTheme="minorHAnsi" w:hAnsiTheme="minorHAnsi" w:cs="Arial"/>
          <w:b/>
          <w:bCs/>
          <w:i/>
          <w:iCs/>
          <w:sz w:val="24"/>
          <w:szCs w:val="24"/>
        </w:rPr>
        <w:t xml:space="preserve"> assoziierte Einrichtungen</w:t>
      </w:r>
      <w:r w:rsidRPr="00A64178">
        <w:rPr>
          <w:rFonts w:asciiTheme="minorHAnsi" w:hAnsiTheme="minorHAnsi" w:cs="Arial"/>
          <w:bCs/>
          <w:i/>
          <w:iCs/>
          <w:sz w:val="24"/>
          <w:szCs w:val="24"/>
        </w:rPr>
        <w:t>)</w:t>
      </w:r>
    </w:p>
    <w:p w:rsidR="00D44DF1" w:rsidRPr="00835B98" w:rsidRDefault="00D44DF1" w:rsidP="000D4212">
      <w:pPr>
        <w:pStyle w:val="berschrift1"/>
        <w:numPr>
          <w:ilvl w:val="0"/>
          <w:numId w:val="0"/>
        </w:numPr>
        <w:autoSpaceDE w:val="0"/>
        <w:adjustRightInd w:val="0"/>
        <w:ind w:left="709"/>
        <w:jc w:val="both"/>
        <w:rPr>
          <w:rFonts w:asciiTheme="minorHAnsi" w:hAnsiTheme="minorHAnsi" w:cs="Arial"/>
          <w:iCs/>
          <w:szCs w:val="24"/>
          <w:u w:val="none"/>
        </w:rPr>
      </w:pPr>
      <w:r w:rsidRPr="00835B98">
        <w:rPr>
          <w:rFonts w:asciiTheme="minorHAnsi" w:hAnsiTheme="minorHAnsi" w:cs="Arial"/>
          <w:b w:val="0"/>
          <w:iCs/>
          <w:kern w:val="0"/>
          <w:szCs w:val="24"/>
          <w:u w:val="none"/>
        </w:rPr>
        <w:t>Diese VA beschreibt d</w:t>
      </w:r>
      <w:r w:rsidR="00A64178">
        <w:rPr>
          <w:rFonts w:asciiTheme="minorHAnsi" w:hAnsiTheme="minorHAnsi" w:cs="Arial"/>
          <w:b w:val="0"/>
          <w:iCs/>
          <w:kern w:val="0"/>
          <w:szCs w:val="24"/>
          <w:u w:val="none"/>
        </w:rPr>
        <w:t>as Vorgehen bei Einführung und/</w:t>
      </w:r>
      <w:r w:rsidRPr="00835B98">
        <w:rPr>
          <w:rFonts w:asciiTheme="minorHAnsi" w:hAnsiTheme="minorHAnsi" w:cs="Arial"/>
          <w:b w:val="0"/>
          <w:iCs/>
          <w:kern w:val="0"/>
          <w:szCs w:val="24"/>
          <w:u w:val="none"/>
        </w:rPr>
        <w:t>oder Änderung von Verfahren.</w:t>
      </w:r>
    </w:p>
    <w:p w:rsidR="009A7F94" w:rsidRPr="00835B98" w:rsidRDefault="009A7F94" w:rsidP="000D4212">
      <w:pPr>
        <w:jc w:val="both"/>
        <w:rPr>
          <w:rFonts w:asciiTheme="minorHAnsi" w:hAnsiTheme="minorHAnsi"/>
          <w:kern w:val="28"/>
          <w:sz w:val="24"/>
          <w:szCs w:val="24"/>
        </w:rPr>
      </w:pPr>
    </w:p>
    <w:p w:rsidR="009A7F94" w:rsidRPr="00835B98" w:rsidRDefault="009A7F94" w:rsidP="000D4212">
      <w:pPr>
        <w:pStyle w:val="Listenabsatz"/>
        <w:numPr>
          <w:ilvl w:val="0"/>
          <w:numId w:val="5"/>
        </w:numPr>
        <w:tabs>
          <w:tab w:val="clear" w:pos="432"/>
        </w:tabs>
        <w:ind w:left="0" w:firstLine="0"/>
        <w:jc w:val="both"/>
        <w:rPr>
          <w:rFonts w:asciiTheme="minorHAnsi" w:hAnsiTheme="minorHAnsi" w:cs="Arial"/>
          <w:b/>
          <w:bCs/>
          <w:szCs w:val="24"/>
        </w:rPr>
      </w:pPr>
      <w:bookmarkStart w:id="1" w:name="_Toc455133351"/>
      <w:r w:rsidRPr="00835B98">
        <w:rPr>
          <w:rFonts w:asciiTheme="minorHAnsi" w:hAnsiTheme="minorHAnsi" w:cs="Arial"/>
          <w:b/>
          <w:bCs/>
          <w:szCs w:val="24"/>
        </w:rPr>
        <w:t>Zuständigkeiten</w:t>
      </w:r>
      <w:bookmarkEnd w:id="1"/>
    </w:p>
    <w:p w:rsidR="009A7F94" w:rsidRPr="00835B98" w:rsidRDefault="009A7F94" w:rsidP="000D4212">
      <w:pPr>
        <w:ind w:left="709"/>
        <w:jc w:val="both"/>
        <w:rPr>
          <w:rFonts w:asciiTheme="minorHAnsi" w:hAnsiTheme="minorHAnsi"/>
          <w:i/>
          <w:kern w:val="28"/>
          <w:sz w:val="24"/>
          <w:szCs w:val="24"/>
        </w:rPr>
      </w:pPr>
      <w:r w:rsidRPr="00835B98">
        <w:rPr>
          <w:rFonts w:asciiTheme="minorHAnsi" w:hAnsiTheme="minorHAnsi"/>
          <w:i/>
          <w:kern w:val="28"/>
          <w:sz w:val="24"/>
          <w:szCs w:val="24"/>
        </w:rPr>
        <w:t>Nennung der für den Prozess zuständigen und verantwortlichen Personen (Funktionsbeschreibung, keine Namen, siehe auch separat anzufertigende „Verantwortlichkeitsmatrix“)</w:t>
      </w:r>
    </w:p>
    <w:p w:rsidR="009A7F94" w:rsidRPr="00835B98" w:rsidRDefault="009A7F94" w:rsidP="000D4212">
      <w:pPr>
        <w:ind w:left="709"/>
        <w:jc w:val="both"/>
        <w:rPr>
          <w:rFonts w:asciiTheme="minorHAnsi" w:hAnsiTheme="minorHAnsi"/>
          <w:i/>
          <w:kern w:val="28"/>
          <w:sz w:val="24"/>
          <w:szCs w:val="24"/>
        </w:rPr>
      </w:pPr>
      <w:r w:rsidRPr="00835B98">
        <w:rPr>
          <w:rFonts w:asciiTheme="minorHAnsi" w:hAnsiTheme="minorHAnsi"/>
          <w:i/>
          <w:kern w:val="28"/>
          <w:sz w:val="24"/>
          <w:szCs w:val="24"/>
        </w:rPr>
        <w:t xml:space="preserve">Die Biobank muss die prozessrelevanten Zuständigkeiten </w:t>
      </w:r>
      <w:r w:rsidR="00BB7534" w:rsidRPr="00835B98">
        <w:rPr>
          <w:rFonts w:asciiTheme="minorHAnsi" w:hAnsiTheme="minorHAnsi"/>
          <w:i/>
          <w:kern w:val="28"/>
          <w:sz w:val="24"/>
          <w:szCs w:val="24"/>
        </w:rPr>
        <w:t xml:space="preserve">kommunizieren, </w:t>
      </w:r>
      <w:r w:rsidRPr="00835B98">
        <w:rPr>
          <w:rFonts w:asciiTheme="minorHAnsi" w:hAnsiTheme="minorHAnsi"/>
          <w:i/>
          <w:kern w:val="28"/>
          <w:sz w:val="24"/>
          <w:szCs w:val="24"/>
        </w:rPr>
        <w:t xml:space="preserve">festlegen, und </w:t>
      </w:r>
      <w:r w:rsidR="00BB7534" w:rsidRPr="00835B98">
        <w:rPr>
          <w:rFonts w:asciiTheme="minorHAnsi" w:hAnsiTheme="minorHAnsi"/>
          <w:i/>
          <w:kern w:val="28"/>
          <w:sz w:val="24"/>
          <w:szCs w:val="24"/>
        </w:rPr>
        <w:t>dokumentieren</w:t>
      </w:r>
    </w:p>
    <w:p w:rsidR="009A7F94" w:rsidRPr="00835B98" w:rsidRDefault="009A7F94" w:rsidP="000D4212">
      <w:pPr>
        <w:ind w:left="709"/>
        <w:jc w:val="both"/>
        <w:rPr>
          <w:rFonts w:asciiTheme="minorHAnsi" w:hAnsiTheme="minorHAnsi"/>
          <w:i/>
          <w:kern w:val="28"/>
          <w:sz w:val="24"/>
          <w:szCs w:val="24"/>
        </w:rPr>
      </w:pPr>
    </w:p>
    <w:p w:rsidR="009A7F94" w:rsidRPr="00835B98" w:rsidRDefault="009A7F94" w:rsidP="000D4212">
      <w:pPr>
        <w:ind w:left="709"/>
        <w:jc w:val="both"/>
        <w:rPr>
          <w:rFonts w:asciiTheme="minorHAnsi" w:hAnsiTheme="minorHAnsi"/>
          <w:i/>
          <w:kern w:val="28"/>
          <w:sz w:val="24"/>
          <w:szCs w:val="24"/>
        </w:rPr>
      </w:pPr>
      <w:r w:rsidRPr="00835B98">
        <w:rPr>
          <w:rFonts w:asciiTheme="minorHAnsi" w:hAnsiTheme="minorHAnsi"/>
          <w:i/>
          <w:kern w:val="28"/>
          <w:sz w:val="24"/>
          <w:szCs w:val="24"/>
        </w:rPr>
        <w:t>•</w:t>
      </w:r>
      <w:r w:rsidRPr="00835B98">
        <w:rPr>
          <w:rFonts w:asciiTheme="minorHAnsi" w:hAnsiTheme="minorHAnsi"/>
          <w:i/>
          <w:kern w:val="28"/>
          <w:sz w:val="24"/>
          <w:szCs w:val="24"/>
        </w:rPr>
        <w:tab/>
      </w:r>
      <w:r w:rsidR="00D44DF1" w:rsidRPr="00835B98">
        <w:rPr>
          <w:rFonts w:asciiTheme="minorHAnsi" w:hAnsiTheme="minorHAnsi"/>
          <w:i/>
          <w:kern w:val="28"/>
          <w:sz w:val="24"/>
          <w:szCs w:val="24"/>
        </w:rPr>
        <w:t xml:space="preserve">Neueinführung einer Methode </w:t>
      </w:r>
    </w:p>
    <w:p w:rsidR="009A7F94" w:rsidRPr="00835B98" w:rsidRDefault="009A7F94" w:rsidP="000D4212">
      <w:pPr>
        <w:ind w:left="1414" w:hanging="705"/>
        <w:jc w:val="both"/>
        <w:rPr>
          <w:rFonts w:asciiTheme="minorHAnsi" w:hAnsiTheme="minorHAnsi"/>
          <w:i/>
          <w:kern w:val="28"/>
          <w:sz w:val="24"/>
          <w:szCs w:val="24"/>
        </w:rPr>
      </w:pPr>
      <w:r w:rsidRPr="00835B98">
        <w:rPr>
          <w:rFonts w:asciiTheme="minorHAnsi" w:hAnsiTheme="minorHAnsi"/>
          <w:i/>
          <w:kern w:val="28"/>
          <w:sz w:val="24"/>
          <w:szCs w:val="24"/>
        </w:rPr>
        <w:t>•</w:t>
      </w:r>
      <w:r w:rsidRPr="00835B98">
        <w:rPr>
          <w:rFonts w:asciiTheme="minorHAnsi" w:hAnsiTheme="minorHAnsi"/>
          <w:i/>
          <w:kern w:val="28"/>
          <w:sz w:val="24"/>
          <w:szCs w:val="24"/>
        </w:rPr>
        <w:tab/>
      </w:r>
      <w:r w:rsidR="00D44DF1" w:rsidRPr="00835B98">
        <w:rPr>
          <w:rFonts w:asciiTheme="minorHAnsi" w:hAnsiTheme="minorHAnsi"/>
          <w:i/>
          <w:kern w:val="28"/>
          <w:sz w:val="24"/>
          <w:szCs w:val="24"/>
        </w:rPr>
        <w:t xml:space="preserve">Validierung (nach Validierungsplan) </w:t>
      </w:r>
    </w:p>
    <w:p w:rsidR="009A7F94" w:rsidRPr="00835B98" w:rsidRDefault="009A7F94" w:rsidP="000D4212">
      <w:pPr>
        <w:ind w:left="709"/>
        <w:jc w:val="both"/>
        <w:rPr>
          <w:rFonts w:asciiTheme="minorHAnsi" w:hAnsiTheme="minorHAnsi"/>
          <w:i/>
          <w:kern w:val="28"/>
          <w:sz w:val="24"/>
          <w:szCs w:val="24"/>
        </w:rPr>
      </w:pPr>
      <w:r w:rsidRPr="00835B98">
        <w:rPr>
          <w:rFonts w:asciiTheme="minorHAnsi" w:hAnsiTheme="minorHAnsi"/>
          <w:i/>
          <w:kern w:val="28"/>
          <w:sz w:val="24"/>
          <w:szCs w:val="24"/>
        </w:rPr>
        <w:t>•</w:t>
      </w:r>
      <w:r w:rsidRPr="00835B98">
        <w:rPr>
          <w:rFonts w:asciiTheme="minorHAnsi" w:hAnsiTheme="minorHAnsi"/>
          <w:i/>
          <w:kern w:val="28"/>
          <w:sz w:val="24"/>
          <w:szCs w:val="24"/>
        </w:rPr>
        <w:tab/>
      </w:r>
      <w:r w:rsidR="00D44DF1" w:rsidRPr="00835B98">
        <w:rPr>
          <w:rFonts w:asciiTheme="minorHAnsi" w:hAnsiTheme="minorHAnsi"/>
          <w:i/>
          <w:kern w:val="28"/>
          <w:sz w:val="24"/>
          <w:szCs w:val="24"/>
        </w:rPr>
        <w:t xml:space="preserve">Freigabe der Methode/ Verfahren </w:t>
      </w:r>
    </w:p>
    <w:p w:rsidR="009A7F94" w:rsidRPr="00835B98" w:rsidRDefault="009A7F94" w:rsidP="000D4212">
      <w:pPr>
        <w:jc w:val="both"/>
        <w:rPr>
          <w:rFonts w:asciiTheme="minorHAnsi" w:hAnsiTheme="minorHAnsi"/>
          <w:i/>
          <w:kern w:val="28"/>
          <w:sz w:val="24"/>
          <w:szCs w:val="24"/>
        </w:rPr>
      </w:pPr>
    </w:p>
    <w:p w:rsidR="009A7F94" w:rsidRPr="00835B98" w:rsidRDefault="009A7F94" w:rsidP="000D4212">
      <w:pPr>
        <w:pStyle w:val="Listenabsatz"/>
        <w:numPr>
          <w:ilvl w:val="0"/>
          <w:numId w:val="5"/>
        </w:numPr>
        <w:tabs>
          <w:tab w:val="clear" w:pos="432"/>
        </w:tabs>
        <w:ind w:left="0" w:firstLine="0"/>
        <w:jc w:val="both"/>
        <w:rPr>
          <w:rFonts w:asciiTheme="minorHAnsi" w:hAnsiTheme="minorHAnsi" w:cs="Arial"/>
          <w:b/>
          <w:bCs/>
          <w:szCs w:val="24"/>
        </w:rPr>
      </w:pPr>
      <w:bookmarkStart w:id="2" w:name="_Toc455133352"/>
      <w:r w:rsidRPr="00835B98">
        <w:rPr>
          <w:rFonts w:asciiTheme="minorHAnsi" w:hAnsiTheme="minorHAnsi" w:cs="Arial"/>
          <w:b/>
          <w:bCs/>
          <w:szCs w:val="24"/>
        </w:rPr>
        <w:t>Begriffe und Abkürzungen</w:t>
      </w:r>
      <w:bookmarkEnd w:id="2"/>
    </w:p>
    <w:p w:rsidR="009A7F94" w:rsidRPr="00835B98" w:rsidRDefault="009A7F94" w:rsidP="000D4212">
      <w:pPr>
        <w:ind w:left="709"/>
        <w:jc w:val="both"/>
        <w:rPr>
          <w:rFonts w:asciiTheme="minorHAnsi" w:hAnsiTheme="minorHAnsi"/>
          <w:kern w:val="28"/>
          <w:sz w:val="24"/>
          <w:szCs w:val="24"/>
        </w:rPr>
      </w:pPr>
      <w:r w:rsidRPr="00835B98">
        <w:rPr>
          <w:rFonts w:asciiTheme="minorHAnsi" w:hAnsiTheme="minorHAnsi"/>
          <w:kern w:val="28"/>
          <w:sz w:val="24"/>
          <w:szCs w:val="24"/>
        </w:rPr>
        <w:t>siehe Dokument „Begriffe und Abkürzungen“</w:t>
      </w:r>
    </w:p>
    <w:p w:rsidR="009A7F94" w:rsidRPr="00835B98" w:rsidRDefault="009A7F94" w:rsidP="000D4212">
      <w:pPr>
        <w:ind w:left="709"/>
        <w:jc w:val="both"/>
        <w:rPr>
          <w:rFonts w:asciiTheme="minorHAnsi" w:hAnsiTheme="minorHAnsi"/>
          <w:kern w:val="28"/>
          <w:sz w:val="24"/>
          <w:szCs w:val="24"/>
        </w:rPr>
      </w:pPr>
      <w:r w:rsidRPr="00835B98">
        <w:rPr>
          <w:rFonts w:asciiTheme="minorHAnsi" w:hAnsiTheme="minorHAnsi"/>
          <w:kern w:val="28"/>
          <w:sz w:val="24"/>
          <w:szCs w:val="24"/>
        </w:rPr>
        <w:t>für dieses Dokument gelten zusätzlich:</w:t>
      </w:r>
    </w:p>
    <w:p w:rsidR="00765294" w:rsidRPr="00835B98" w:rsidRDefault="00765294" w:rsidP="000D4212">
      <w:pPr>
        <w:jc w:val="both"/>
        <w:rPr>
          <w:rFonts w:asciiTheme="minorHAnsi" w:hAnsiTheme="minorHAnsi"/>
          <w:kern w:val="28"/>
          <w:sz w:val="24"/>
          <w:szCs w:val="24"/>
        </w:rPr>
      </w:pPr>
    </w:p>
    <w:p w:rsidR="009A7F94" w:rsidRPr="00835B98" w:rsidRDefault="009A7F94" w:rsidP="000D4212">
      <w:pPr>
        <w:jc w:val="both"/>
        <w:rPr>
          <w:rFonts w:asciiTheme="minorHAnsi" w:hAnsiTheme="minorHAnsi"/>
          <w:kern w:val="28"/>
          <w:sz w:val="24"/>
          <w:szCs w:val="24"/>
        </w:rPr>
      </w:pPr>
    </w:p>
    <w:p w:rsidR="00B665CE" w:rsidRPr="00835B98" w:rsidRDefault="000C1ECD" w:rsidP="000D4212">
      <w:pPr>
        <w:pStyle w:val="Listenabsatz"/>
        <w:numPr>
          <w:ilvl w:val="0"/>
          <w:numId w:val="5"/>
        </w:numPr>
        <w:tabs>
          <w:tab w:val="clear" w:pos="432"/>
        </w:tabs>
        <w:ind w:left="0" w:firstLine="0"/>
        <w:jc w:val="both"/>
        <w:rPr>
          <w:rFonts w:asciiTheme="minorHAnsi" w:hAnsiTheme="minorHAnsi" w:cs="Arial"/>
          <w:b/>
          <w:bCs/>
          <w:szCs w:val="24"/>
        </w:rPr>
      </w:pPr>
      <w:r w:rsidRPr="00835B98">
        <w:rPr>
          <w:rFonts w:asciiTheme="minorHAnsi" w:hAnsiTheme="minorHAnsi" w:cs="Arial"/>
          <w:b/>
          <w:bCs/>
          <w:szCs w:val="24"/>
        </w:rPr>
        <w:t>Allgemein</w:t>
      </w:r>
    </w:p>
    <w:p w:rsidR="009A7F94" w:rsidRPr="00835B98" w:rsidRDefault="009A7F94" w:rsidP="000D4212">
      <w:pPr>
        <w:ind w:left="709"/>
        <w:jc w:val="both"/>
        <w:rPr>
          <w:rFonts w:asciiTheme="minorHAnsi" w:hAnsiTheme="minorHAnsi"/>
          <w:i/>
          <w:kern w:val="28"/>
          <w:sz w:val="24"/>
          <w:szCs w:val="24"/>
        </w:rPr>
      </w:pPr>
      <w:r w:rsidRPr="00835B98">
        <w:rPr>
          <w:rFonts w:asciiTheme="minorHAnsi" w:hAnsiTheme="minorHAnsi"/>
          <w:i/>
          <w:kern w:val="28"/>
          <w:sz w:val="24"/>
          <w:szCs w:val="24"/>
        </w:rPr>
        <w:t>Allgemeine Aussagen hinsichtlich der Durchführung des jeweiligen Verfahrens:</w:t>
      </w:r>
    </w:p>
    <w:p w:rsidR="00D44DF1" w:rsidRPr="00835B98" w:rsidRDefault="00D44DF1" w:rsidP="000D4212">
      <w:pPr>
        <w:ind w:left="709"/>
        <w:jc w:val="both"/>
        <w:rPr>
          <w:rFonts w:asciiTheme="minorHAnsi" w:hAnsiTheme="minorHAnsi"/>
          <w:i/>
          <w:kern w:val="28"/>
          <w:sz w:val="24"/>
          <w:szCs w:val="24"/>
        </w:rPr>
      </w:pPr>
    </w:p>
    <w:p w:rsidR="00D44DF1" w:rsidRPr="00835B98" w:rsidRDefault="00D44DF1" w:rsidP="000D4212">
      <w:pPr>
        <w:ind w:left="709"/>
        <w:jc w:val="both"/>
        <w:rPr>
          <w:rFonts w:asciiTheme="minorHAnsi" w:hAnsiTheme="minorHAnsi"/>
          <w:i/>
          <w:iCs/>
          <w:kern w:val="28"/>
          <w:sz w:val="24"/>
          <w:szCs w:val="24"/>
        </w:rPr>
      </w:pPr>
      <w:r w:rsidRPr="00835B98">
        <w:rPr>
          <w:rFonts w:asciiTheme="minorHAnsi" w:hAnsiTheme="minorHAnsi"/>
          <w:i/>
          <w:iCs/>
          <w:kern w:val="28"/>
          <w:sz w:val="24"/>
          <w:szCs w:val="24"/>
        </w:rPr>
        <w:t>Wenn ein bestehendes Verfahren für einen bestimmten Zweck eingesetzt oder ein neues Verfahren entwickelt</w:t>
      </w:r>
      <w:r w:rsidR="00A64178">
        <w:rPr>
          <w:rFonts w:asciiTheme="minorHAnsi" w:hAnsiTheme="minorHAnsi"/>
          <w:i/>
          <w:iCs/>
          <w:kern w:val="28"/>
          <w:sz w:val="24"/>
          <w:szCs w:val="24"/>
        </w:rPr>
        <w:t xml:space="preserve"> wird</w:t>
      </w:r>
      <w:r w:rsidRPr="00835B98">
        <w:rPr>
          <w:rFonts w:asciiTheme="minorHAnsi" w:hAnsiTheme="minorHAnsi"/>
          <w:i/>
          <w:iCs/>
          <w:kern w:val="28"/>
          <w:sz w:val="24"/>
          <w:szCs w:val="24"/>
        </w:rPr>
        <w:t>, muss nachgewiesen werden, dass das Verfahren in der Lage ist, das angestrebte Ziel zu erreichen. Dieser Nachweis gliedert sich bei Mess- und Prüfverfahren oft in viele Schritte und wird in seiner Gesamtheit Validierung (Wertbestimmung, Wertnachweis) genannt. Dabei sind die jeweils unterschiedlichen Einflüsse zu</w:t>
      </w:r>
      <w:r w:rsidR="00A64178">
        <w:rPr>
          <w:rFonts w:asciiTheme="minorHAnsi" w:hAnsiTheme="minorHAnsi"/>
          <w:i/>
          <w:iCs/>
          <w:kern w:val="28"/>
          <w:sz w:val="24"/>
          <w:szCs w:val="24"/>
        </w:rPr>
        <w:t xml:space="preserve"> </w:t>
      </w:r>
      <w:r w:rsidRPr="00835B98">
        <w:rPr>
          <w:rFonts w:asciiTheme="minorHAnsi" w:hAnsiTheme="minorHAnsi"/>
          <w:i/>
          <w:iCs/>
          <w:kern w:val="28"/>
          <w:sz w:val="24"/>
          <w:szCs w:val="24"/>
        </w:rPr>
        <w:t>berücksichtigen, ggf. müssen die Verfahren auch bestimmten wirtsch</w:t>
      </w:r>
      <w:r w:rsidR="00A64178">
        <w:rPr>
          <w:rFonts w:asciiTheme="minorHAnsi" w:hAnsiTheme="minorHAnsi"/>
          <w:i/>
          <w:iCs/>
          <w:kern w:val="28"/>
          <w:sz w:val="24"/>
          <w:szCs w:val="24"/>
        </w:rPr>
        <w:t>aftlichen Anforderungen genügen.</w:t>
      </w:r>
    </w:p>
    <w:p w:rsidR="00D44DF1" w:rsidRPr="00835B98" w:rsidRDefault="00D44DF1" w:rsidP="000D4212">
      <w:pPr>
        <w:ind w:left="709"/>
        <w:jc w:val="both"/>
        <w:rPr>
          <w:rFonts w:asciiTheme="minorHAnsi" w:hAnsiTheme="minorHAnsi"/>
          <w:i/>
          <w:iCs/>
          <w:kern w:val="28"/>
          <w:sz w:val="24"/>
          <w:szCs w:val="24"/>
        </w:rPr>
      </w:pPr>
      <w:r w:rsidRPr="00835B98">
        <w:rPr>
          <w:rFonts w:asciiTheme="minorHAnsi" w:hAnsiTheme="minorHAnsi"/>
          <w:i/>
          <w:iCs/>
          <w:kern w:val="28"/>
          <w:sz w:val="24"/>
          <w:szCs w:val="24"/>
        </w:rPr>
        <w:t>Je nach Anwendung d</w:t>
      </w:r>
      <w:r w:rsidR="00A64178">
        <w:rPr>
          <w:rFonts w:asciiTheme="minorHAnsi" w:hAnsiTheme="minorHAnsi"/>
          <w:i/>
          <w:iCs/>
          <w:kern w:val="28"/>
          <w:sz w:val="24"/>
          <w:szCs w:val="24"/>
        </w:rPr>
        <w:t>es Verfahrens müssen nicht alle</w:t>
      </w:r>
      <w:r w:rsidRPr="00835B98">
        <w:rPr>
          <w:rFonts w:asciiTheme="minorHAnsi" w:hAnsiTheme="minorHAnsi"/>
          <w:i/>
          <w:iCs/>
          <w:kern w:val="28"/>
          <w:sz w:val="24"/>
          <w:szCs w:val="24"/>
        </w:rPr>
        <w:t xml:space="preserve"> Einzelnachweise erfolgen. Manche möglichen Einflüsse können als unbedeutend erkannt oder durch Untersuchungen zu anderen Verfahren oder aus der eigenen Erfahrung zuverlässig abgeschätzt wer</w:t>
      </w:r>
      <w:r w:rsidRPr="00835B98">
        <w:rPr>
          <w:rFonts w:asciiTheme="minorHAnsi" w:hAnsiTheme="minorHAnsi"/>
          <w:i/>
          <w:iCs/>
          <w:kern w:val="28"/>
          <w:sz w:val="24"/>
          <w:szCs w:val="24"/>
        </w:rPr>
        <w:lastRenderedPageBreak/>
        <w:t>den. Größere Änderungen an Einrichtungen, Ausrüstung und Prozessen, die die Ergebnisqualität beeinflussen können, sollten validiert werden</w:t>
      </w:r>
      <w:r w:rsidR="00A64178">
        <w:rPr>
          <w:rFonts w:asciiTheme="minorHAnsi" w:hAnsiTheme="minorHAnsi"/>
          <w:i/>
          <w:iCs/>
          <w:kern w:val="28"/>
          <w:sz w:val="24"/>
          <w:szCs w:val="24"/>
        </w:rPr>
        <w:t>.</w:t>
      </w:r>
      <w:r w:rsidRPr="00835B98">
        <w:rPr>
          <w:rFonts w:asciiTheme="minorHAnsi" w:hAnsiTheme="minorHAnsi"/>
          <w:i/>
          <w:iCs/>
          <w:kern w:val="28"/>
          <w:sz w:val="24"/>
          <w:szCs w:val="24"/>
        </w:rPr>
        <w:t xml:space="preserve"> </w:t>
      </w:r>
    </w:p>
    <w:p w:rsidR="00D44DF1" w:rsidRPr="00835B98" w:rsidRDefault="00D44DF1" w:rsidP="000D4212">
      <w:pPr>
        <w:ind w:left="709"/>
        <w:jc w:val="both"/>
        <w:rPr>
          <w:rFonts w:asciiTheme="minorHAnsi" w:hAnsiTheme="minorHAnsi"/>
          <w:i/>
          <w:iCs/>
          <w:kern w:val="28"/>
          <w:sz w:val="24"/>
          <w:szCs w:val="24"/>
        </w:rPr>
      </w:pPr>
      <w:r w:rsidRPr="00835B98">
        <w:rPr>
          <w:rFonts w:asciiTheme="minorHAnsi" w:hAnsiTheme="minorHAnsi"/>
          <w:i/>
          <w:iCs/>
          <w:kern w:val="28"/>
          <w:sz w:val="24"/>
          <w:szCs w:val="24"/>
        </w:rPr>
        <w:t>Alle Schritte der Validierung müssen dokumentiert werden.</w:t>
      </w:r>
    </w:p>
    <w:p w:rsidR="00D44DF1" w:rsidRPr="00835B98" w:rsidRDefault="00D44DF1" w:rsidP="000D4212">
      <w:pPr>
        <w:ind w:left="709"/>
        <w:jc w:val="both"/>
        <w:rPr>
          <w:rFonts w:asciiTheme="minorHAnsi" w:hAnsiTheme="minorHAnsi"/>
          <w:i/>
          <w:iCs/>
          <w:kern w:val="28"/>
          <w:sz w:val="24"/>
          <w:szCs w:val="24"/>
        </w:rPr>
      </w:pPr>
      <w:r w:rsidRPr="00835B98">
        <w:rPr>
          <w:rFonts w:asciiTheme="minorHAnsi" w:hAnsiTheme="minorHAnsi"/>
          <w:i/>
          <w:iCs/>
          <w:kern w:val="28"/>
          <w:sz w:val="24"/>
          <w:szCs w:val="24"/>
        </w:rPr>
        <w:t>Für manche notwendigen Einzelnachweise gibt es standardisierte bzw. genormte Verfahren (Planung, Durchführung, Auswertung). Diese Verfahrensanweisung beschreibt u.a. die bei der Prüfung im Lohnauftrag geltenden GMP Anforderung bzw. Anforderungen der guten fachlichen Praxis.</w:t>
      </w:r>
    </w:p>
    <w:p w:rsidR="00D44DF1" w:rsidRPr="00835B98" w:rsidRDefault="00D44DF1" w:rsidP="000D4212">
      <w:pPr>
        <w:ind w:left="709"/>
        <w:jc w:val="both"/>
        <w:rPr>
          <w:rFonts w:asciiTheme="minorHAnsi" w:hAnsiTheme="minorHAnsi"/>
          <w:i/>
          <w:iCs/>
          <w:kern w:val="28"/>
          <w:sz w:val="24"/>
          <w:szCs w:val="24"/>
        </w:rPr>
      </w:pPr>
      <w:r w:rsidRPr="00835B98">
        <w:rPr>
          <w:rFonts w:asciiTheme="minorHAnsi" w:hAnsiTheme="minorHAnsi"/>
          <w:i/>
          <w:iCs/>
          <w:kern w:val="28"/>
          <w:sz w:val="24"/>
          <w:szCs w:val="24"/>
        </w:rPr>
        <w:t>Sie stellt die notwendigen Validierungsarbeiten für den Nachweis der Kontrolle aller kritischen Aspekte der intern vorgenommenen Aktivitäten dar.</w:t>
      </w:r>
    </w:p>
    <w:p w:rsidR="006C1322" w:rsidRPr="00835B98" w:rsidRDefault="006C1322" w:rsidP="000D4212">
      <w:pPr>
        <w:jc w:val="both"/>
        <w:rPr>
          <w:rFonts w:asciiTheme="minorHAnsi" w:hAnsiTheme="minorHAnsi"/>
          <w:i/>
          <w:kern w:val="28"/>
          <w:sz w:val="24"/>
          <w:szCs w:val="24"/>
        </w:rPr>
      </w:pPr>
    </w:p>
    <w:p w:rsidR="006023F3" w:rsidRPr="00835B98" w:rsidRDefault="000C1ECD" w:rsidP="000D4212">
      <w:pPr>
        <w:pStyle w:val="Listenabsatz"/>
        <w:numPr>
          <w:ilvl w:val="0"/>
          <w:numId w:val="5"/>
        </w:numPr>
        <w:tabs>
          <w:tab w:val="clear" w:pos="432"/>
        </w:tabs>
        <w:ind w:left="0" w:firstLine="0"/>
        <w:jc w:val="both"/>
        <w:rPr>
          <w:rFonts w:asciiTheme="minorHAnsi" w:hAnsiTheme="minorHAnsi" w:cs="Arial"/>
          <w:b/>
          <w:bCs/>
          <w:szCs w:val="24"/>
        </w:rPr>
      </w:pPr>
      <w:r w:rsidRPr="00835B98">
        <w:rPr>
          <w:rFonts w:asciiTheme="minorHAnsi" w:hAnsiTheme="minorHAnsi" w:cs="Arial"/>
          <w:b/>
          <w:bCs/>
          <w:szCs w:val="24"/>
        </w:rPr>
        <w:t xml:space="preserve">Durchführung (ggf. </w:t>
      </w:r>
      <w:proofErr w:type="spellStart"/>
      <w:r w:rsidRPr="00835B98">
        <w:rPr>
          <w:rFonts w:asciiTheme="minorHAnsi" w:hAnsiTheme="minorHAnsi" w:cs="Arial"/>
          <w:b/>
          <w:bCs/>
          <w:szCs w:val="24"/>
        </w:rPr>
        <w:t>Flowchart</w:t>
      </w:r>
      <w:proofErr w:type="spellEnd"/>
      <w:r w:rsidRPr="00835B98">
        <w:rPr>
          <w:rFonts w:asciiTheme="minorHAnsi" w:hAnsiTheme="minorHAnsi" w:cs="Arial"/>
          <w:b/>
          <w:bCs/>
          <w:szCs w:val="24"/>
        </w:rPr>
        <w:t>)</w:t>
      </w:r>
    </w:p>
    <w:p w:rsidR="006023F3" w:rsidRPr="00835B98" w:rsidRDefault="006023F3" w:rsidP="000D4212">
      <w:pPr>
        <w:jc w:val="both"/>
        <w:rPr>
          <w:rFonts w:asciiTheme="minorHAnsi" w:hAnsiTheme="minorHAnsi"/>
          <w:bCs/>
          <w:kern w:val="28"/>
          <w:sz w:val="24"/>
          <w:szCs w:val="24"/>
        </w:rPr>
      </w:pPr>
    </w:p>
    <w:p w:rsidR="00D44DF1" w:rsidRPr="00835B98" w:rsidRDefault="00D44DF1" w:rsidP="000D4212">
      <w:pPr>
        <w:pStyle w:val="berschrift2"/>
        <w:jc w:val="both"/>
        <w:rPr>
          <w:rFonts w:asciiTheme="minorHAnsi" w:hAnsiTheme="minorHAnsi"/>
          <w:bCs/>
          <w:kern w:val="28"/>
          <w:sz w:val="24"/>
          <w:szCs w:val="24"/>
          <w:u w:val="single"/>
          <w:lang w:val="x-none"/>
        </w:rPr>
      </w:pPr>
      <w:bookmarkStart w:id="3" w:name="_Toc469572785"/>
      <w:r w:rsidRPr="00835B98">
        <w:rPr>
          <w:rFonts w:asciiTheme="minorHAnsi" w:hAnsiTheme="minorHAnsi"/>
          <w:bCs/>
          <w:kern w:val="28"/>
          <w:sz w:val="24"/>
          <w:szCs w:val="24"/>
          <w:u w:val="single"/>
          <w:lang w:val="x-none"/>
        </w:rPr>
        <w:t xml:space="preserve">Auswahl neuer </w:t>
      </w:r>
      <w:r w:rsidRPr="00835B98">
        <w:rPr>
          <w:rFonts w:asciiTheme="minorHAnsi" w:hAnsiTheme="minorHAnsi"/>
          <w:bCs/>
          <w:kern w:val="28"/>
          <w:sz w:val="24"/>
          <w:szCs w:val="24"/>
          <w:u w:val="single"/>
        </w:rPr>
        <w:t>V</w:t>
      </w:r>
      <w:r w:rsidRPr="00835B98">
        <w:rPr>
          <w:rFonts w:asciiTheme="minorHAnsi" w:hAnsiTheme="minorHAnsi"/>
          <w:bCs/>
          <w:kern w:val="28"/>
          <w:sz w:val="24"/>
          <w:szCs w:val="24"/>
          <w:u w:val="single"/>
          <w:lang w:val="x-none"/>
        </w:rPr>
        <w:t>erfahren</w:t>
      </w:r>
      <w:bookmarkEnd w:id="3"/>
    </w:p>
    <w:p w:rsidR="00D44DF1" w:rsidRPr="00835B98" w:rsidRDefault="00D44DF1" w:rsidP="000D4212">
      <w:pPr>
        <w:ind w:left="576"/>
        <w:jc w:val="both"/>
        <w:rPr>
          <w:rFonts w:asciiTheme="minorHAnsi" w:hAnsiTheme="minorHAnsi"/>
          <w:bCs/>
          <w:kern w:val="28"/>
          <w:sz w:val="24"/>
          <w:szCs w:val="24"/>
        </w:rPr>
      </w:pPr>
      <w:r w:rsidRPr="00835B98">
        <w:rPr>
          <w:rFonts w:asciiTheme="minorHAnsi" w:hAnsiTheme="minorHAnsi"/>
          <w:bCs/>
          <w:kern w:val="28"/>
          <w:sz w:val="24"/>
          <w:szCs w:val="24"/>
        </w:rPr>
        <w:t>Um ein neues Verfahren oder neue Untersuchungsarten einzuführen, ist zunächst eine Beschaffung von Informationen anhand wissenschaftlicher Publikationen, genormter Verfahren, Beschreibungen von Reagenzien- und Geräteherstellern, aus Tagungen, durch Fachausschüsse oder Gremien erforderlich. Genormte Verfahren werden bevorzugt.</w:t>
      </w:r>
    </w:p>
    <w:p w:rsidR="00D44DF1" w:rsidRPr="00835B98" w:rsidRDefault="00D44DF1" w:rsidP="000D4212">
      <w:pPr>
        <w:ind w:left="576"/>
        <w:jc w:val="both"/>
        <w:rPr>
          <w:rFonts w:asciiTheme="minorHAnsi" w:hAnsiTheme="minorHAnsi"/>
          <w:bCs/>
          <w:kern w:val="28"/>
          <w:sz w:val="24"/>
          <w:szCs w:val="24"/>
        </w:rPr>
      </w:pPr>
      <w:r w:rsidRPr="00835B98">
        <w:rPr>
          <w:rFonts w:asciiTheme="minorHAnsi" w:hAnsiTheme="minorHAnsi"/>
          <w:bCs/>
          <w:kern w:val="28"/>
          <w:sz w:val="24"/>
          <w:szCs w:val="24"/>
        </w:rPr>
        <w:t>Neben genormten Verfahren, die in der Regel ausreichend evaluiert sind, ist intern die Ausarbeitung und Implementierung neuer Arbeitstechniken durch qualifiziertes Personal aus dem Bereich der Forschung möglich.</w:t>
      </w:r>
    </w:p>
    <w:p w:rsidR="00D44DF1" w:rsidRPr="00835B98" w:rsidRDefault="00D44DF1" w:rsidP="000D4212">
      <w:pPr>
        <w:ind w:left="576"/>
        <w:jc w:val="both"/>
        <w:rPr>
          <w:rFonts w:asciiTheme="minorHAnsi" w:hAnsiTheme="minorHAnsi"/>
          <w:bCs/>
          <w:kern w:val="28"/>
          <w:sz w:val="24"/>
          <w:szCs w:val="24"/>
        </w:rPr>
      </w:pPr>
      <w:r w:rsidRPr="00835B98">
        <w:rPr>
          <w:rFonts w:asciiTheme="minorHAnsi" w:hAnsiTheme="minorHAnsi"/>
          <w:bCs/>
          <w:kern w:val="28"/>
          <w:sz w:val="24"/>
          <w:szCs w:val="24"/>
        </w:rPr>
        <w:t>Grun</w:t>
      </w:r>
      <w:r w:rsidR="00A64178">
        <w:rPr>
          <w:rFonts w:asciiTheme="minorHAnsi" w:hAnsiTheme="minorHAnsi"/>
          <w:bCs/>
          <w:kern w:val="28"/>
          <w:sz w:val="24"/>
          <w:szCs w:val="24"/>
        </w:rPr>
        <w:t>d</w:t>
      </w:r>
      <w:r w:rsidRPr="00835B98">
        <w:rPr>
          <w:rFonts w:asciiTheme="minorHAnsi" w:hAnsiTheme="minorHAnsi"/>
          <w:bCs/>
          <w:kern w:val="28"/>
          <w:sz w:val="24"/>
          <w:szCs w:val="24"/>
        </w:rPr>
        <w:t>sätzlich werden neue Verfahren einer Risikobeurteilung unterzogen aus der erforderliche Validierungs- u/o. Qualifizierungsaktivitäten abgeleitet werden</w:t>
      </w:r>
      <w:r w:rsidR="00A64178">
        <w:rPr>
          <w:rFonts w:asciiTheme="minorHAnsi" w:hAnsiTheme="minorHAnsi"/>
          <w:bCs/>
          <w:kern w:val="28"/>
          <w:sz w:val="24"/>
          <w:szCs w:val="24"/>
        </w:rPr>
        <w:t>.</w:t>
      </w:r>
    </w:p>
    <w:p w:rsidR="00D44DF1" w:rsidRPr="00835B98" w:rsidRDefault="00D44DF1" w:rsidP="000D4212">
      <w:pPr>
        <w:jc w:val="both"/>
        <w:rPr>
          <w:rFonts w:asciiTheme="minorHAnsi" w:hAnsiTheme="minorHAnsi"/>
          <w:b/>
          <w:bCs/>
          <w:kern w:val="28"/>
          <w:sz w:val="24"/>
          <w:szCs w:val="24"/>
        </w:rPr>
      </w:pPr>
    </w:p>
    <w:p w:rsidR="00D44DF1" w:rsidRPr="00835B98" w:rsidRDefault="00D44DF1" w:rsidP="000D4212">
      <w:pPr>
        <w:jc w:val="both"/>
        <w:rPr>
          <w:rFonts w:asciiTheme="minorHAnsi" w:hAnsiTheme="minorHAnsi"/>
          <w:b/>
          <w:bCs/>
          <w:kern w:val="28"/>
          <w:sz w:val="24"/>
          <w:szCs w:val="24"/>
        </w:rPr>
      </w:pPr>
    </w:p>
    <w:p w:rsidR="00D44DF1" w:rsidRPr="00835B98" w:rsidRDefault="00703594" w:rsidP="000D4212">
      <w:pPr>
        <w:pStyle w:val="berschrift2"/>
        <w:jc w:val="both"/>
        <w:rPr>
          <w:rFonts w:asciiTheme="minorHAnsi" w:hAnsiTheme="minorHAnsi"/>
          <w:bCs/>
          <w:kern w:val="28"/>
          <w:sz w:val="24"/>
          <w:szCs w:val="24"/>
          <w:u w:val="single"/>
        </w:rPr>
      </w:pPr>
      <w:r w:rsidRPr="00835B98">
        <w:rPr>
          <w:rFonts w:asciiTheme="minorHAnsi" w:hAnsiTheme="minorHAnsi"/>
          <w:bCs/>
          <w:kern w:val="28"/>
          <w:sz w:val="24"/>
          <w:szCs w:val="24"/>
          <w:u w:val="single"/>
          <w:lang w:val="x-none"/>
        </w:rPr>
        <w:t>Validierung/ Verifizierung</w:t>
      </w:r>
    </w:p>
    <w:p w:rsidR="00D44DF1" w:rsidRPr="00835B98" w:rsidRDefault="00D44DF1" w:rsidP="000D4212">
      <w:pPr>
        <w:jc w:val="both"/>
        <w:rPr>
          <w:rFonts w:asciiTheme="minorHAnsi" w:hAnsiTheme="minorHAnsi"/>
          <w:bCs/>
          <w:kern w:val="28"/>
          <w:sz w:val="24"/>
          <w:szCs w:val="24"/>
        </w:rPr>
      </w:pPr>
    </w:p>
    <w:p w:rsidR="00703594" w:rsidRPr="00835B98" w:rsidRDefault="00703594" w:rsidP="000D4212">
      <w:pPr>
        <w:pStyle w:val="berschrift3"/>
        <w:jc w:val="both"/>
        <w:rPr>
          <w:rFonts w:asciiTheme="minorHAnsi" w:hAnsiTheme="minorHAnsi"/>
          <w:bCs/>
          <w:i/>
          <w:kern w:val="28"/>
          <w:sz w:val="24"/>
          <w:szCs w:val="24"/>
          <w:lang w:val="x-none"/>
        </w:rPr>
      </w:pPr>
      <w:r w:rsidRPr="00835B98">
        <w:rPr>
          <w:rFonts w:asciiTheme="minorHAnsi" w:hAnsiTheme="minorHAnsi"/>
          <w:bCs/>
          <w:i/>
          <w:kern w:val="28"/>
          <w:sz w:val="24"/>
          <w:szCs w:val="24"/>
          <w:lang w:val="x-none"/>
        </w:rPr>
        <w:t>Validierungsmasterplan</w:t>
      </w:r>
    </w:p>
    <w:p w:rsidR="00D44DF1" w:rsidRPr="00835B98" w:rsidRDefault="00D44DF1" w:rsidP="000D4212">
      <w:pPr>
        <w:ind w:left="709"/>
        <w:jc w:val="both"/>
        <w:rPr>
          <w:rFonts w:asciiTheme="minorHAnsi" w:hAnsiTheme="minorHAnsi"/>
          <w:bCs/>
          <w:kern w:val="28"/>
          <w:sz w:val="24"/>
          <w:szCs w:val="24"/>
        </w:rPr>
      </w:pPr>
      <w:r w:rsidRPr="00835B98">
        <w:rPr>
          <w:rFonts w:asciiTheme="minorHAnsi" w:hAnsiTheme="minorHAnsi"/>
          <w:bCs/>
          <w:kern w:val="28"/>
          <w:sz w:val="24"/>
          <w:szCs w:val="24"/>
        </w:rPr>
        <w:t>Die Schlüsselelemente des Validierungsprogramms werden im Validierungsmasterplan (VMP) definiert und dokumentiert</w:t>
      </w:r>
      <w:r w:rsidR="00A64178">
        <w:rPr>
          <w:rFonts w:asciiTheme="minorHAnsi" w:hAnsiTheme="minorHAnsi"/>
          <w:bCs/>
          <w:kern w:val="28"/>
          <w:sz w:val="24"/>
          <w:szCs w:val="24"/>
        </w:rPr>
        <w:t>:</w:t>
      </w:r>
    </w:p>
    <w:p w:rsidR="00D44DF1" w:rsidRPr="00835B98" w:rsidRDefault="00D44DF1" w:rsidP="000D4212">
      <w:pPr>
        <w:numPr>
          <w:ilvl w:val="0"/>
          <w:numId w:val="48"/>
        </w:numPr>
        <w:ind w:left="1429"/>
        <w:jc w:val="both"/>
        <w:rPr>
          <w:rFonts w:asciiTheme="minorHAnsi" w:hAnsiTheme="minorHAnsi"/>
          <w:bCs/>
          <w:kern w:val="28"/>
          <w:sz w:val="24"/>
          <w:szCs w:val="24"/>
        </w:rPr>
      </w:pPr>
      <w:proofErr w:type="spellStart"/>
      <w:r w:rsidRPr="00835B98">
        <w:rPr>
          <w:rFonts w:asciiTheme="minorHAnsi" w:hAnsiTheme="minorHAnsi"/>
          <w:bCs/>
          <w:kern w:val="28"/>
          <w:sz w:val="24"/>
          <w:szCs w:val="24"/>
        </w:rPr>
        <w:t>Validierungumfang</w:t>
      </w:r>
      <w:proofErr w:type="spellEnd"/>
    </w:p>
    <w:p w:rsidR="00D44DF1" w:rsidRPr="00835B98" w:rsidRDefault="00D44DF1" w:rsidP="000D4212">
      <w:pPr>
        <w:numPr>
          <w:ilvl w:val="0"/>
          <w:numId w:val="48"/>
        </w:numPr>
        <w:ind w:left="1429"/>
        <w:jc w:val="both"/>
        <w:rPr>
          <w:rFonts w:asciiTheme="minorHAnsi" w:hAnsiTheme="minorHAnsi"/>
          <w:bCs/>
          <w:kern w:val="28"/>
          <w:sz w:val="24"/>
          <w:szCs w:val="24"/>
        </w:rPr>
      </w:pPr>
      <w:proofErr w:type="spellStart"/>
      <w:r w:rsidRPr="00835B98">
        <w:rPr>
          <w:rFonts w:asciiTheme="minorHAnsi" w:hAnsiTheme="minorHAnsi"/>
          <w:bCs/>
          <w:kern w:val="28"/>
          <w:sz w:val="24"/>
          <w:szCs w:val="24"/>
        </w:rPr>
        <w:t>Revalidierungsaktivitäten</w:t>
      </w:r>
      <w:proofErr w:type="spellEnd"/>
    </w:p>
    <w:p w:rsidR="00D44DF1" w:rsidRPr="00835B98" w:rsidRDefault="00D44DF1" w:rsidP="000D4212">
      <w:pPr>
        <w:numPr>
          <w:ilvl w:val="0"/>
          <w:numId w:val="48"/>
        </w:numPr>
        <w:ind w:left="1429"/>
        <w:jc w:val="both"/>
        <w:rPr>
          <w:rFonts w:asciiTheme="minorHAnsi" w:hAnsiTheme="minorHAnsi"/>
          <w:bCs/>
          <w:kern w:val="28"/>
          <w:sz w:val="24"/>
          <w:szCs w:val="24"/>
        </w:rPr>
      </w:pPr>
      <w:r w:rsidRPr="00835B98">
        <w:rPr>
          <w:rFonts w:asciiTheme="minorHAnsi" w:hAnsiTheme="minorHAnsi"/>
          <w:bCs/>
          <w:kern w:val="28"/>
          <w:sz w:val="24"/>
          <w:szCs w:val="24"/>
        </w:rPr>
        <w:t>Umgang mit Abweichungen</w:t>
      </w:r>
    </w:p>
    <w:p w:rsidR="00D44DF1" w:rsidRPr="00835B98" w:rsidRDefault="00D44DF1" w:rsidP="000D4212">
      <w:pPr>
        <w:ind w:left="720"/>
        <w:jc w:val="both"/>
        <w:rPr>
          <w:rFonts w:asciiTheme="minorHAnsi" w:hAnsiTheme="minorHAnsi"/>
          <w:bCs/>
          <w:kern w:val="28"/>
          <w:sz w:val="24"/>
          <w:szCs w:val="24"/>
        </w:rPr>
      </w:pPr>
    </w:p>
    <w:p w:rsidR="00D44DF1" w:rsidRPr="00835B98" w:rsidRDefault="00D44DF1" w:rsidP="000D4212">
      <w:pPr>
        <w:jc w:val="both"/>
        <w:rPr>
          <w:rFonts w:asciiTheme="minorHAnsi" w:hAnsiTheme="minorHAnsi"/>
          <w:bCs/>
          <w:kern w:val="28"/>
          <w:sz w:val="24"/>
          <w:szCs w:val="24"/>
        </w:rPr>
      </w:pPr>
      <w:r w:rsidRPr="00835B98">
        <w:rPr>
          <w:rFonts w:asciiTheme="minorHAnsi" w:hAnsiTheme="minorHAnsi"/>
          <w:bCs/>
          <w:kern w:val="28"/>
          <w:sz w:val="24"/>
          <w:szCs w:val="24"/>
        </w:rPr>
        <w:object w:dxaOrig="7170" w:dyaOrig="91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3.1pt;height:405.1pt" o:ole="">
            <v:imagedata r:id="rId8" o:title=""/>
          </v:shape>
          <o:OLEObject Type="Embed" ProgID="Visio.Drawing.11" ShapeID="_x0000_i1025" DrawAspect="Content" ObjectID="_1604146833" r:id="rId9"/>
        </w:object>
      </w:r>
    </w:p>
    <w:p w:rsidR="00703594" w:rsidRPr="00835B98" w:rsidRDefault="00703594" w:rsidP="000D4212">
      <w:pPr>
        <w:jc w:val="both"/>
        <w:rPr>
          <w:rFonts w:asciiTheme="minorHAnsi" w:hAnsiTheme="minorHAnsi"/>
          <w:bCs/>
          <w:kern w:val="28"/>
          <w:sz w:val="24"/>
          <w:szCs w:val="24"/>
        </w:rPr>
      </w:pPr>
    </w:p>
    <w:p w:rsidR="00D44DF1" w:rsidRPr="00835B98" w:rsidRDefault="00D44DF1" w:rsidP="000D4212">
      <w:pPr>
        <w:jc w:val="both"/>
        <w:rPr>
          <w:rFonts w:asciiTheme="minorHAnsi" w:hAnsiTheme="minorHAnsi"/>
          <w:bCs/>
          <w:kern w:val="28"/>
          <w:sz w:val="24"/>
          <w:szCs w:val="24"/>
        </w:rPr>
      </w:pPr>
    </w:p>
    <w:p w:rsidR="00703594" w:rsidRPr="00835B98" w:rsidRDefault="00703594" w:rsidP="000D4212">
      <w:pPr>
        <w:pStyle w:val="berschrift3"/>
        <w:jc w:val="both"/>
        <w:rPr>
          <w:rFonts w:asciiTheme="minorHAnsi" w:hAnsiTheme="minorHAnsi"/>
          <w:bCs/>
          <w:i/>
          <w:kern w:val="28"/>
          <w:sz w:val="24"/>
          <w:szCs w:val="24"/>
          <w:lang w:val="x-none"/>
        </w:rPr>
      </w:pPr>
      <w:bookmarkStart w:id="4" w:name="_Toc469572787"/>
      <w:r w:rsidRPr="00835B98">
        <w:rPr>
          <w:rFonts w:asciiTheme="minorHAnsi" w:hAnsiTheme="minorHAnsi"/>
          <w:bCs/>
          <w:i/>
          <w:kern w:val="28"/>
          <w:sz w:val="24"/>
          <w:szCs w:val="24"/>
          <w:lang w:val="x-none"/>
        </w:rPr>
        <w:t>Validierungsplan</w:t>
      </w:r>
      <w:bookmarkEnd w:id="4"/>
    </w:p>
    <w:p w:rsidR="00D44DF1" w:rsidRPr="00835B98" w:rsidRDefault="00A64178" w:rsidP="000D4212">
      <w:pPr>
        <w:ind w:left="709"/>
        <w:jc w:val="both"/>
        <w:rPr>
          <w:rFonts w:asciiTheme="minorHAnsi" w:hAnsiTheme="minorHAnsi"/>
          <w:bCs/>
          <w:kern w:val="28"/>
          <w:sz w:val="24"/>
          <w:szCs w:val="24"/>
        </w:rPr>
      </w:pPr>
      <w:r>
        <w:rPr>
          <w:rFonts w:asciiTheme="minorHAnsi" w:hAnsiTheme="minorHAnsi"/>
          <w:bCs/>
          <w:kern w:val="28"/>
          <w:sz w:val="24"/>
          <w:szCs w:val="24"/>
        </w:rPr>
        <w:t>Dies</w:t>
      </w:r>
      <w:r w:rsidR="00D44DF1" w:rsidRPr="00835B98">
        <w:rPr>
          <w:rFonts w:asciiTheme="minorHAnsi" w:hAnsiTheme="minorHAnsi"/>
          <w:bCs/>
          <w:kern w:val="28"/>
          <w:sz w:val="24"/>
          <w:szCs w:val="24"/>
        </w:rPr>
        <w:t>er beschreibt die Akzeptanzkriterien z.B.</w:t>
      </w:r>
      <w:r>
        <w:rPr>
          <w:rFonts w:asciiTheme="minorHAnsi" w:hAnsiTheme="minorHAnsi"/>
          <w:bCs/>
          <w:kern w:val="28"/>
          <w:sz w:val="24"/>
          <w:szCs w:val="24"/>
        </w:rPr>
        <w:t>:</w:t>
      </w:r>
    </w:p>
    <w:p w:rsidR="00D44DF1" w:rsidRPr="00835B98" w:rsidRDefault="00D44DF1" w:rsidP="000D4212">
      <w:pPr>
        <w:numPr>
          <w:ilvl w:val="0"/>
          <w:numId w:val="46"/>
        </w:numPr>
        <w:ind w:left="1429"/>
        <w:jc w:val="both"/>
        <w:rPr>
          <w:rFonts w:asciiTheme="minorHAnsi" w:hAnsiTheme="minorHAnsi"/>
          <w:bCs/>
          <w:kern w:val="28"/>
          <w:sz w:val="24"/>
          <w:szCs w:val="24"/>
        </w:rPr>
      </w:pPr>
      <w:r w:rsidRPr="00835B98">
        <w:rPr>
          <w:rFonts w:asciiTheme="minorHAnsi" w:hAnsiTheme="minorHAnsi"/>
          <w:bCs/>
          <w:kern w:val="28"/>
          <w:sz w:val="24"/>
          <w:szCs w:val="24"/>
        </w:rPr>
        <w:t>Validierungsumfang,</w:t>
      </w:r>
    </w:p>
    <w:p w:rsidR="00D44DF1" w:rsidRPr="00835B98" w:rsidRDefault="00D44DF1" w:rsidP="000D4212">
      <w:pPr>
        <w:numPr>
          <w:ilvl w:val="0"/>
          <w:numId w:val="46"/>
        </w:numPr>
        <w:ind w:left="1429"/>
        <w:jc w:val="both"/>
        <w:rPr>
          <w:rFonts w:asciiTheme="minorHAnsi" w:hAnsiTheme="minorHAnsi"/>
          <w:bCs/>
          <w:kern w:val="28"/>
          <w:sz w:val="24"/>
          <w:szCs w:val="24"/>
        </w:rPr>
      </w:pPr>
      <w:r w:rsidRPr="00835B98">
        <w:rPr>
          <w:rFonts w:asciiTheme="minorHAnsi" w:hAnsiTheme="minorHAnsi"/>
          <w:bCs/>
          <w:kern w:val="28"/>
          <w:sz w:val="24"/>
          <w:szCs w:val="24"/>
        </w:rPr>
        <w:t xml:space="preserve">Probenart und –menge, </w:t>
      </w:r>
    </w:p>
    <w:p w:rsidR="00D44DF1" w:rsidRPr="00835B98" w:rsidRDefault="00D44DF1" w:rsidP="000D4212">
      <w:pPr>
        <w:numPr>
          <w:ilvl w:val="0"/>
          <w:numId w:val="46"/>
        </w:numPr>
        <w:ind w:left="1429"/>
        <w:jc w:val="both"/>
        <w:rPr>
          <w:rFonts w:asciiTheme="minorHAnsi" w:hAnsiTheme="minorHAnsi"/>
          <w:bCs/>
          <w:kern w:val="28"/>
          <w:sz w:val="24"/>
          <w:szCs w:val="24"/>
        </w:rPr>
      </w:pPr>
      <w:r w:rsidRPr="00835B98">
        <w:rPr>
          <w:rFonts w:asciiTheme="minorHAnsi" w:hAnsiTheme="minorHAnsi"/>
          <w:bCs/>
          <w:kern w:val="28"/>
          <w:sz w:val="24"/>
          <w:szCs w:val="24"/>
        </w:rPr>
        <w:t xml:space="preserve">Kenndaten </w:t>
      </w:r>
    </w:p>
    <w:p w:rsidR="00D44DF1" w:rsidRPr="00835B98" w:rsidRDefault="00D44DF1" w:rsidP="000D4212">
      <w:pPr>
        <w:numPr>
          <w:ilvl w:val="0"/>
          <w:numId w:val="46"/>
        </w:numPr>
        <w:ind w:left="1429"/>
        <w:jc w:val="both"/>
        <w:rPr>
          <w:rFonts w:asciiTheme="minorHAnsi" w:hAnsiTheme="minorHAnsi"/>
          <w:bCs/>
          <w:kern w:val="28"/>
          <w:sz w:val="24"/>
          <w:szCs w:val="24"/>
        </w:rPr>
      </w:pPr>
      <w:r w:rsidRPr="00835B98">
        <w:rPr>
          <w:rFonts w:asciiTheme="minorHAnsi" w:hAnsiTheme="minorHAnsi"/>
          <w:bCs/>
          <w:kern w:val="28"/>
          <w:sz w:val="24"/>
          <w:szCs w:val="24"/>
        </w:rPr>
        <w:t>Zielgrößen der geplanten Austestung</w:t>
      </w:r>
    </w:p>
    <w:p w:rsidR="00D44DF1" w:rsidRPr="00835B98" w:rsidRDefault="00D44DF1" w:rsidP="000D4212">
      <w:pPr>
        <w:numPr>
          <w:ilvl w:val="0"/>
          <w:numId w:val="46"/>
        </w:numPr>
        <w:ind w:left="1429"/>
        <w:jc w:val="both"/>
        <w:rPr>
          <w:rFonts w:asciiTheme="minorHAnsi" w:hAnsiTheme="minorHAnsi"/>
          <w:bCs/>
          <w:kern w:val="28"/>
          <w:sz w:val="24"/>
          <w:szCs w:val="24"/>
        </w:rPr>
      </w:pPr>
      <w:r w:rsidRPr="00835B98">
        <w:rPr>
          <w:rFonts w:asciiTheme="minorHAnsi" w:hAnsiTheme="minorHAnsi"/>
          <w:bCs/>
          <w:kern w:val="28"/>
          <w:sz w:val="24"/>
          <w:szCs w:val="24"/>
        </w:rPr>
        <w:t>Zeitplan</w:t>
      </w:r>
    </w:p>
    <w:p w:rsidR="00703594" w:rsidRPr="00C9632E" w:rsidRDefault="00703594" w:rsidP="000D4212">
      <w:pPr>
        <w:pStyle w:val="berschrift3"/>
        <w:jc w:val="both"/>
        <w:rPr>
          <w:rFonts w:asciiTheme="minorHAnsi" w:hAnsiTheme="minorHAnsi"/>
          <w:bCs/>
          <w:i/>
          <w:kern w:val="28"/>
          <w:sz w:val="24"/>
          <w:szCs w:val="24"/>
          <w:lang w:val="x-none"/>
        </w:rPr>
      </w:pPr>
      <w:r w:rsidRPr="00C9632E">
        <w:rPr>
          <w:rFonts w:asciiTheme="minorHAnsi" w:hAnsiTheme="minorHAnsi"/>
          <w:bCs/>
          <w:i/>
          <w:kern w:val="28"/>
          <w:sz w:val="24"/>
          <w:szCs w:val="24"/>
          <w:lang w:val="x-none"/>
        </w:rPr>
        <w:lastRenderedPageBreak/>
        <w:t xml:space="preserve">Neue </w:t>
      </w:r>
      <w:r w:rsidR="00D44DF1" w:rsidRPr="00C9632E">
        <w:rPr>
          <w:rFonts w:asciiTheme="minorHAnsi" w:hAnsiTheme="minorHAnsi"/>
          <w:bCs/>
          <w:i/>
          <w:kern w:val="28"/>
          <w:sz w:val="24"/>
          <w:szCs w:val="24"/>
        </w:rPr>
        <w:t>Analyse</w:t>
      </w:r>
      <w:r w:rsidRPr="00C9632E">
        <w:rPr>
          <w:rFonts w:asciiTheme="minorHAnsi" w:hAnsiTheme="minorHAnsi"/>
          <w:bCs/>
          <w:i/>
          <w:kern w:val="28"/>
          <w:sz w:val="24"/>
          <w:szCs w:val="24"/>
          <w:lang w:val="x-none"/>
        </w:rPr>
        <w:t xml:space="preserve">verfahren </w:t>
      </w:r>
    </w:p>
    <w:p w:rsidR="00703594" w:rsidRPr="00C9632E" w:rsidRDefault="00D44DF1" w:rsidP="000D4212">
      <w:pPr>
        <w:pStyle w:val="berschrift4"/>
        <w:jc w:val="both"/>
        <w:rPr>
          <w:rFonts w:asciiTheme="minorHAnsi" w:hAnsiTheme="minorHAnsi"/>
          <w:bCs/>
          <w:kern w:val="28"/>
          <w:szCs w:val="24"/>
          <w:u w:val="single"/>
        </w:rPr>
      </w:pPr>
      <w:bookmarkStart w:id="5" w:name="_Toc469572786"/>
      <w:r w:rsidRPr="00C9632E">
        <w:rPr>
          <w:rFonts w:asciiTheme="minorHAnsi" w:hAnsiTheme="minorHAnsi"/>
          <w:bCs/>
          <w:kern w:val="28"/>
          <w:szCs w:val="24"/>
          <w:u w:val="single"/>
        </w:rPr>
        <w:t>Validierung neuer Analyse</w:t>
      </w:r>
      <w:r w:rsidR="00703594" w:rsidRPr="00C9632E">
        <w:rPr>
          <w:rFonts w:asciiTheme="minorHAnsi" w:hAnsiTheme="minorHAnsi"/>
          <w:bCs/>
          <w:kern w:val="28"/>
          <w:szCs w:val="24"/>
          <w:u w:val="single"/>
        </w:rPr>
        <w:t>verfahren</w:t>
      </w:r>
      <w:bookmarkStart w:id="6" w:name="_Toc384115529"/>
      <w:bookmarkEnd w:id="5"/>
      <w:r w:rsidR="00703594" w:rsidRPr="00C9632E">
        <w:rPr>
          <w:rFonts w:asciiTheme="minorHAnsi" w:hAnsiTheme="minorHAnsi"/>
          <w:bCs/>
          <w:kern w:val="28"/>
          <w:szCs w:val="24"/>
          <w:u w:val="single"/>
        </w:rPr>
        <w:t xml:space="preserve"> (ggf. anwendbar im Biobank Prüflabor)</w:t>
      </w:r>
    </w:p>
    <w:p w:rsidR="00D44DF1" w:rsidRPr="00C9632E" w:rsidRDefault="00D44DF1" w:rsidP="000D4212">
      <w:pPr>
        <w:ind w:left="864"/>
        <w:jc w:val="both"/>
        <w:rPr>
          <w:rFonts w:asciiTheme="minorHAnsi" w:hAnsiTheme="minorHAnsi"/>
          <w:b/>
          <w:bCs/>
          <w:i/>
          <w:kern w:val="28"/>
          <w:sz w:val="24"/>
          <w:szCs w:val="24"/>
        </w:rPr>
      </w:pPr>
      <w:r w:rsidRPr="00C9632E">
        <w:rPr>
          <w:rFonts w:asciiTheme="minorHAnsi" w:hAnsiTheme="minorHAnsi"/>
          <w:bCs/>
          <w:i/>
          <w:kern w:val="28"/>
          <w:sz w:val="24"/>
          <w:szCs w:val="24"/>
        </w:rPr>
        <w:t>Vorgehen bei der Einführung kommerzieller Methoden, die nicht vom Hersteller ge</w:t>
      </w:r>
      <w:r w:rsidR="0055342C" w:rsidRPr="00C9632E">
        <w:rPr>
          <w:rFonts w:asciiTheme="minorHAnsi" w:hAnsiTheme="minorHAnsi"/>
          <w:bCs/>
          <w:i/>
          <w:kern w:val="28"/>
          <w:sz w:val="24"/>
          <w:szCs w:val="24"/>
        </w:rPr>
        <w:t>räteadaptiert sind</w:t>
      </w:r>
      <w:r w:rsidRPr="00C9632E">
        <w:rPr>
          <w:rFonts w:asciiTheme="minorHAnsi" w:hAnsiTheme="minorHAnsi"/>
          <w:bCs/>
          <w:i/>
          <w:kern w:val="28"/>
          <w:sz w:val="24"/>
          <w:szCs w:val="24"/>
        </w:rPr>
        <w:t>, Einführung von In-house Methoden, kein CE-Kennzeichen</w:t>
      </w:r>
      <w:bookmarkEnd w:id="6"/>
    </w:p>
    <w:p w:rsidR="00D44DF1" w:rsidRPr="00C9632E" w:rsidRDefault="00D44DF1" w:rsidP="000D4212">
      <w:pPr>
        <w:ind w:left="864"/>
        <w:jc w:val="both"/>
        <w:rPr>
          <w:rFonts w:asciiTheme="minorHAnsi" w:hAnsiTheme="minorHAnsi"/>
          <w:bCs/>
          <w:i/>
          <w:kern w:val="28"/>
          <w:sz w:val="24"/>
          <w:szCs w:val="24"/>
        </w:rPr>
      </w:pPr>
      <w:r w:rsidRPr="00C9632E">
        <w:rPr>
          <w:rFonts w:asciiTheme="minorHAnsi" w:hAnsiTheme="minorHAnsi"/>
          <w:bCs/>
          <w:i/>
          <w:kern w:val="28"/>
          <w:sz w:val="24"/>
          <w:szCs w:val="24"/>
        </w:rPr>
        <w:t>Das Laboratorium validiert Analyseverfahren, die den folgenden Quellen entnommen wurden:</w:t>
      </w:r>
    </w:p>
    <w:p w:rsidR="00D44DF1" w:rsidRPr="00C9632E" w:rsidRDefault="00D44DF1" w:rsidP="000D4212">
      <w:pPr>
        <w:numPr>
          <w:ilvl w:val="0"/>
          <w:numId w:val="42"/>
        </w:numPr>
        <w:ind w:left="1584"/>
        <w:jc w:val="both"/>
        <w:rPr>
          <w:rFonts w:asciiTheme="minorHAnsi" w:hAnsiTheme="minorHAnsi"/>
          <w:bCs/>
          <w:i/>
          <w:kern w:val="28"/>
          <w:sz w:val="24"/>
          <w:szCs w:val="24"/>
        </w:rPr>
      </w:pPr>
      <w:r w:rsidRPr="00C9632E">
        <w:rPr>
          <w:rFonts w:asciiTheme="minorHAnsi" w:hAnsiTheme="minorHAnsi"/>
          <w:bCs/>
          <w:i/>
          <w:kern w:val="28"/>
          <w:sz w:val="24"/>
          <w:szCs w:val="24"/>
        </w:rPr>
        <w:t>nicht genormten Verfahren;</w:t>
      </w:r>
    </w:p>
    <w:p w:rsidR="00D44DF1" w:rsidRPr="00C9632E" w:rsidRDefault="00D44DF1" w:rsidP="000D4212">
      <w:pPr>
        <w:numPr>
          <w:ilvl w:val="0"/>
          <w:numId w:val="42"/>
        </w:numPr>
        <w:ind w:left="1584"/>
        <w:jc w:val="both"/>
        <w:rPr>
          <w:rFonts w:asciiTheme="minorHAnsi" w:hAnsiTheme="minorHAnsi"/>
          <w:bCs/>
          <w:i/>
          <w:kern w:val="28"/>
          <w:sz w:val="24"/>
          <w:szCs w:val="24"/>
        </w:rPr>
      </w:pPr>
      <w:r w:rsidRPr="00C9632E">
        <w:rPr>
          <w:rFonts w:asciiTheme="minorHAnsi" w:hAnsiTheme="minorHAnsi"/>
          <w:bCs/>
          <w:i/>
          <w:kern w:val="28"/>
          <w:sz w:val="24"/>
          <w:szCs w:val="24"/>
        </w:rPr>
        <w:t>für das Laboratorium gestaltete oder entwickelte Verfahren;</w:t>
      </w:r>
    </w:p>
    <w:p w:rsidR="00D44DF1" w:rsidRPr="00C9632E" w:rsidRDefault="00D44DF1" w:rsidP="000D4212">
      <w:pPr>
        <w:numPr>
          <w:ilvl w:val="0"/>
          <w:numId w:val="42"/>
        </w:numPr>
        <w:ind w:left="1584"/>
        <w:jc w:val="both"/>
        <w:rPr>
          <w:rFonts w:asciiTheme="minorHAnsi" w:hAnsiTheme="minorHAnsi"/>
          <w:bCs/>
          <w:i/>
          <w:kern w:val="28"/>
          <w:sz w:val="24"/>
          <w:szCs w:val="24"/>
        </w:rPr>
      </w:pPr>
      <w:r w:rsidRPr="00C9632E">
        <w:rPr>
          <w:rFonts w:asciiTheme="minorHAnsi" w:hAnsiTheme="minorHAnsi"/>
          <w:bCs/>
          <w:i/>
          <w:kern w:val="28"/>
          <w:sz w:val="24"/>
          <w:szCs w:val="24"/>
        </w:rPr>
        <w:t>Standardverfahren, die außerhalb ihres vorgesehenen Anwendungsbereichs benutzt werden;</w:t>
      </w:r>
    </w:p>
    <w:p w:rsidR="00D44DF1" w:rsidRPr="00C9632E" w:rsidRDefault="00D44DF1" w:rsidP="000D4212">
      <w:pPr>
        <w:numPr>
          <w:ilvl w:val="0"/>
          <w:numId w:val="42"/>
        </w:numPr>
        <w:ind w:left="1584"/>
        <w:jc w:val="both"/>
        <w:rPr>
          <w:rFonts w:asciiTheme="minorHAnsi" w:hAnsiTheme="minorHAnsi"/>
          <w:bCs/>
          <w:kern w:val="28"/>
          <w:sz w:val="24"/>
          <w:szCs w:val="24"/>
        </w:rPr>
      </w:pPr>
      <w:r w:rsidRPr="00C9632E">
        <w:rPr>
          <w:rFonts w:asciiTheme="minorHAnsi" w:hAnsiTheme="minorHAnsi"/>
          <w:bCs/>
          <w:i/>
          <w:kern w:val="28"/>
          <w:sz w:val="24"/>
          <w:szCs w:val="24"/>
        </w:rPr>
        <w:t>validierte und anschließend modifizierte Verfahren</w:t>
      </w:r>
      <w:r w:rsidRPr="00C9632E">
        <w:rPr>
          <w:rFonts w:asciiTheme="minorHAnsi" w:hAnsiTheme="minorHAnsi"/>
          <w:bCs/>
          <w:kern w:val="28"/>
          <w:sz w:val="24"/>
          <w:szCs w:val="24"/>
        </w:rPr>
        <w:t>.</w:t>
      </w:r>
    </w:p>
    <w:p w:rsidR="00D44DF1" w:rsidRPr="00835B98" w:rsidRDefault="00D44DF1" w:rsidP="000D4212">
      <w:pPr>
        <w:ind w:left="864"/>
        <w:jc w:val="both"/>
        <w:rPr>
          <w:rFonts w:asciiTheme="minorHAnsi" w:hAnsiTheme="minorHAnsi"/>
          <w:bCs/>
          <w:color w:val="FF0000"/>
          <w:kern w:val="28"/>
          <w:sz w:val="24"/>
          <w:szCs w:val="24"/>
        </w:rPr>
      </w:pPr>
    </w:p>
    <w:p w:rsidR="00D44DF1" w:rsidRPr="00C9632E" w:rsidRDefault="00D44DF1" w:rsidP="000D4212">
      <w:pPr>
        <w:ind w:left="864"/>
        <w:jc w:val="both"/>
        <w:rPr>
          <w:rFonts w:asciiTheme="minorHAnsi" w:hAnsiTheme="minorHAnsi"/>
          <w:bCs/>
          <w:kern w:val="28"/>
          <w:sz w:val="24"/>
          <w:szCs w:val="24"/>
        </w:rPr>
      </w:pPr>
      <w:r w:rsidRPr="00C9632E">
        <w:rPr>
          <w:rFonts w:asciiTheme="minorHAnsi" w:hAnsiTheme="minorHAnsi"/>
          <w:bCs/>
          <w:kern w:val="28"/>
          <w:sz w:val="24"/>
          <w:szCs w:val="24"/>
        </w:rPr>
        <w:t>Die Auswahl der Validierungskenndaten hängt entscheidend von der Art des Verfahrens, dem Umfang seiner vorangegangenen Evaluation sowie der Verwendung ab. Der Validierungsverantwortliche (gem. Kompetenzmatrix) legt Anforderungen fest. Die Spezifikationsgrenzen zu den gewählten Kenndaten werden festgelegt.</w:t>
      </w:r>
    </w:p>
    <w:p w:rsidR="00D44DF1" w:rsidRPr="00C9632E" w:rsidRDefault="00D44DF1" w:rsidP="000D4212">
      <w:pPr>
        <w:ind w:left="864"/>
        <w:jc w:val="both"/>
        <w:rPr>
          <w:rFonts w:asciiTheme="minorHAnsi" w:hAnsiTheme="minorHAnsi"/>
          <w:bCs/>
          <w:kern w:val="28"/>
          <w:sz w:val="24"/>
          <w:szCs w:val="24"/>
        </w:rPr>
      </w:pPr>
      <w:r w:rsidRPr="00C9632E">
        <w:rPr>
          <w:rFonts w:asciiTheme="minorHAnsi" w:hAnsiTheme="minorHAnsi"/>
          <w:bCs/>
          <w:kern w:val="28"/>
          <w:sz w:val="24"/>
          <w:szCs w:val="24"/>
        </w:rPr>
        <w:t xml:space="preserve">Zur Durchführung der Validierung wird ein Plan erstellt. Nach Auswahl der Kenndaten wird festgelegt und schriftlich dokumentiert, unter welchen Versuchsbedingungen die Ermittlung der Daten erfolgt. </w:t>
      </w:r>
    </w:p>
    <w:p w:rsidR="00D44DF1" w:rsidRPr="00C9632E" w:rsidRDefault="00D44DF1" w:rsidP="000D4212">
      <w:pPr>
        <w:ind w:left="864"/>
        <w:jc w:val="both"/>
        <w:rPr>
          <w:rFonts w:asciiTheme="minorHAnsi" w:hAnsiTheme="minorHAnsi"/>
          <w:bCs/>
          <w:kern w:val="28"/>
          <w:sz w:val="24"/>
          <w:szCs w:val="24"/>
        </w:rPr>
      </w:pPr>
      <w:r w:rsidRPr="00C9632E">
        <w:rPr>
          <w:rFonts w:asciiTheme="minorHAnsi" w:hAnsiTheme="minorHAnsi"/>
          <w:bCs/>
          <w:kern w:val="28"/>
          <w:sz w:val="24"/>
          <w:szCs w:val="24"/>
        </w:rPr>
        <w:t>Die gewonnen</w:t>
      </w:r>
      <w:ins w:id="7" w:author="Hartfeldt, Christiane" w:date="2018-11-19T14:07:00Z">
        <w:r w:rsidR="00FE1296">
          <w:rPr>
            <w:rFonts w:asciiTheme="minorHAnsi" w:hAnsiTheme="minorHAnsi"/>
            <w:bCs/>
            <w:kern w:val="28"/>
            <w:sz w:val="24"/>
            <w:szCs w:val="24"/>
          </w:rPr>
          <w:t>en</w:t>
        </w:r>
      </w:ins>
      <w:r w:rsidRPr="00C9632E">
        <w:rPr>
          <w:rFonts w:asciiTheme="minorHAnsi" w:hAnsiTheme="minorHAnsi"/>
          <w:bCs/>
          <w:kern w:val="28"/>
          <w:sz w:val="24"/>
          <w:szCs w:val="24"/>
        </w:rPr>
        <w:t xml:space="preserve"> Daten werden statistisch ausgewertet, mit den vorab festgelegten Spezifikationsgrenzen auf deren Erfüllung geprüft und in einem Bericht zusammengefasst. Die Genehmigung und Freigabe obliegt dem Validierungsverantwortlichen (gem. Kompetenzmatrix).</w:t>
      </w:r>
    </w:p>
    <w:p w:rsidR="00D44DF1" w:rsidRPr="00C9632E" w:rsidRDefault="00D44DF1" w:rsidP="000D4212">
      <w:pPr>
        <w:ind w:left="864"/>
        <w:jc w:val="both"/>
        <w:rPr>
          <w:rFonts w:asciiTheme="minorHAnsi" w:hAnsiTheme="minorHAnsi"/>
          <w:bCs/>
          <w:kern w:val="28"/>
          <w:sz w:val="24"/>
          <w:szCs w:val="24"/>
        </w:rPr>
      </w:pPr>
      <w:r w:rsidRPr="00C9632E">
        <w:rPr>
          <w:rFonts w:asciiTheme="minorHAnsi" w:hAnsiTheme="minorHAnsi"/>
          <w:bCs/>
          <w:i/>
          <w:kern w:val="28"/>
          <w:sz w:val="24"/>
          <w:szCs w:val="24"/>
        </w:rPr>
        <w:t>Für quantitative Analyseverfahren</w:t>
      </w:r>
      <w:r w:rsidR="00C9632E" w:rsidRPr="00C9632E">
        <w:rPr>
          <w:rFonts w:asciiTheme="minorHAnsi" w:hAnsiTheme="minorHAnsi"/>
          <w:bCs/>
          <w:i/>
          <w:kern w:val="28"/>
          <w:sz w:val="24"/>
          <w:szCs w:val="24"/>
        </w:rPr>
        <w:t xml:space="preserve"> im Biobank Prüflabor</w:t>
      </w:r>
      <w:r w:rsidRPr="00C9632E">
        <w:rPr>
          <w:rFonts w:asciiTheme="minorHAnsi" w:hAnsiTheme="minorHAnsi"/>
          <w:bCs/>
          <w:i/>
          <w:kern w:val="28"/>
          <w:sz w:val="24"/>
          <w:szCs w:val="24"/>
        </w:rPr>
        <w:t xml:space="preserve"> wird anhand der gewonnenen Kenndaten nach einem festgelegten Verfahren die Messunsicherheit geschätzt und kann auf Anfrage angegeben werden</w:t>
      </w:r>
      <w:r w:rsidRPr="00C9632E">
        <w:rPr>
          <w:rFonts w:asciiTheme="minorHAnsi" w:hAnsiTheme="minorHAnsi"/>
          <w:bCs/>
          <w:kern w:val="28"/>
          <w:sz w:val="24"/>
          <w:szCs w:val="24"/>
        </w:rPr>
        <w:t>.</w:t>
      </w:r>
    </w:p>
    <w:p w:rsidR="00D44DF1" w:rsidRPr="00C9632E" w:rsidRDefault="00D44DF1" w:rsidP="000D4212">
      <w:pPr>
        <w:ind w:left="864"/>
        <w:jc w:val="both"/>
        <w:rPr>
          <w:rFonts w:asciiTheme="minorHAnsi" w:hAnsiTheme="minorHAnsi"/>
          <w:bCs/>
          <w:i/>
          <w:kern w:val="28"/>
          <w:sz w:val="24"/>
          <w:szCs w:val="24"/>
        </w:rPr>
      </w:pPr>
      <w:r w:rsidRPr="00C9632E">
        <w:rPr>
          <w:rFonts w:asciiTheme="minorHAnsi" w:hAnsiTheme="minorHAnsi"/>
          <w:bCs/>
          <w:i/>
          <w:kern w:val="28"/>
          <w:sz w:val="24"/>
          <w:szCs w:val="24"/>
        </w:rPr>
        <w:t>Im Biobank Prüflabor ist experimentell zu bestimmen und zu bewerten:</w:t>
      </w:r>
    </w:p>
    <w:p w:rsidR="00D44DF1" w:rsidRPr="00C9632E" w:rsidRDefault="00D44DF1" w:rsidP="000D4212">
      <w:pPr>
        <w:numPr>
          <w:ilvl w:val="0"/>
          <w:numId w:val="43"/>
        </w:numPr>
        <w:tabs>
          <w:tab w:val="clear" w:pos="360"/>
          <w:tab w:val="num" w:pos="1224"/>
        </w:tabs>
        <w:ind w:left="1224"/>
        <w:jc w:val="both"/>
        <w:rPr>
          <w:rFonts w:asciiTheme="minorHAnsi" w:hAnsiTheme="minorHAnsi"/>
          <w:bCs/>
          <w:i/>
          <w:kern w:val="28"/>
          <w:sz w:val="24"/>
          <w:szCs w:val="24"/>
        </w:rPr>
      </w:pPr>
      <w:r w:rsidRPr="005135A7">
        <w:rPr>
          <w:rFonts w:asciiTheme="minorHAnsi" w:hAnsiTheme="minorHAnsi"/>
          <w:b/>
          <w:bCs/>
          <w:kern w:val="28"/>
          <w:sz w:val="24"/>
          <w:szCs w:val="24"/>
          <w:rPrChange w:id="8" w:author="Hartfeldt, Christiane" w:date="2018-11-19T15:30:00Z">
            <w:rPr>
              <w:rFonts w:asciiTheme="minorHAnsi" w:hAnsiTheme="minorHAnsi"/>
              <w:bCs/>
              <w:i/>
              <w:kern w:val="28"/>
              <w:sz w:val="24"/>
              <w:szCs w:val="24"/>
            </w:rPr>
          </w:rPrChange>
        </w:rPr>
        <w:t>Linearität mittels Doppelbestimmung</w:t>
      </w:r>
      <w:r w:rsidRPr="00C9632E">
        <w:rPr>
          <w:rFonts w:asciiTheme="minorHAnsi" w:hAnsiTheme="minorHAnsi"/>
          <w:bCs/>
          <w:i/>
          <w:kern w:val="28"/>
          <w:sz w:val="24"/>
          <w:szCs w:val="24"/>
        </w:rPr>
        <w:t xml:space="preserve"> einer linear verdünnten Probe (Verdünnungsmatrix sollte der Patientenmatrix gleichen),</w:t>
      </w:r>
    </w:p>
    <w:p w:rsidR="00D44DF1" w:rsidRPr="00C9632E" w:rsidRDefault="00D44DF1" w:rsidP="000D4212">
      <w:pPr>
        <w:numPr>
          <w:ilvl w:val="0"/>
          <w:numId w:val="43"/>
        </w:numPr>
        <w:ind w:left="1224"/>
        <w:jc w:val="both"/>
        <w:rPr>
          <w:rFonts w:asciiTheme="minorHAnsi" w:hAnsiTheme="minorHAnsi"/>
          <w:bCs/>
          <w:i/>
          <w:kern w:val="28"/>
          <w:sz w:val="24"/>
          <w:szCs w:val="24"/>
        </w:rPr>
      </w:pPr>
      <w:proofErr w:type="spellStart"/>
      <w:r w:rsidRPr="005135A7">
        <w:rPr>
          <w:rFonts w:asciiTheme="minorHAnsi" w:hAnsiTheme="minorHAnsi"/>
          <w:b/>
          <w:bCs/>
          <w:i/>
          <w:kern w:val="28"/>
          <w:sz w:val="24"/>
          <w:szCs w:val="24"/>
          <w:rPrChange w:id="9" w:author="Hartfeldt, Christiane" w:date="2018-11-19T15:31:00Z">
            <w:rPr>
              <w:rFonts w:asciiTheme="minorHAnsi" w:hAnsiTheme="minorHAnsi"/>
              <w:bCs/>
              <w:i/>
              <w:kern w:val="28"/>
              <w:sz w:val="24"/>
              <w:szCs w:val="24"/>
            </w:rPr>
          </w:rPrChange>
        </w:rPr>
        <w:t>Interassaypräzision</w:t>
      </w:r>
      <w:proofErr w:type="spellEnd"/>
      <w:r w:rsidRPr="00C9632E">
        <w:rPr>
          <w:rFonts w:asciiTheme="minorHAnsi" w:hAnsiTheme="minorHAnsi"/>
          <w:bCs/>
          <w:i/>
          <w:kern w:val="28"/>
          <w:sz w:val="24"/>
          <w:szCs w:val="24"/>
        </w:rPr>
        <w:t xml:space="preserve"> und </w:t>
      </w:r>
      <w:proofErr w:type="spellStart"/>
      <w:r w:rsidRPr="005135A7">
        <w:rPr>
          <w:rFonts w:asciiTheme="minorHAnsi" w:hAnsiTheme="minorHAnsi"/>
          <w:b/>
          <w:bCs/>
          <w:i/>
          <w:kern w:val="28"/>
          <w:sz w:val="24"/>
          <w:szCs w:val="24"/>
          <w:rPrChange w:id="10" w:author="Hartfeldt, Christiane" w:date="2018-11-19T15:31:00Z">
            <w:rPr>
              <w:rFonts w:asciiTheme="minorHAnsi" w:hAnsiTheme="minorHAnsi"/>
              <w:bCs/>
              <w:i/>
              <w:kern w:val="28"/>
              <w:sz w:val="24"/>
              <w:szCs w:val="24"/>
            </w:rPr>
          </w:rPrChange>
        </w:rPr>
        <w:t>Interassayrichtigkeit</w:t>
      </w:r>
      <w:proofErr w:type="spellEnd"/>
      <w:r w:rsidRPr="00C9632E">
        <w:rPr>
          <w:rFonts w:asciiTheme="minorHAnsi" w:hAnsiTheme="minorHAnsi"/>
          <w:bCs/>
          <w:i/>
          <w:kern w:val="28"/>
          <w:sz w:val="24"/>
          <w:szCs w:val="24"/>
        </w:rPr>
        <w:t xml:space="preserve"> durch Messung von mindestens 2 Kontrollmaterialien (</w:t>
      </w:r>
      <w:proofErr w:type="spellStart"/>
      <w:r w:rsidRPr="00C9632E">
        <w:rPr>
          <w:rFonts w:asciiTheme="minorHAnsi" w:hAnsiTheme="minorHAnsi"/>
          <w:bCs/>
          <w:i/>
          <w:kern w:val="28"/>
          <w:sz w:val="24"/>
          <w:szCs w:val="24"/>
        </w:rPr>
        <w:t>apathol</w:t>
      </w:r>
      <w:proofErr w:type="spellEnd"/>
      <w:r w:rsidRPr="00C9632E">
        <w:rPr>
          <w:rFonts w:asciiTheme="minorHAnsi" w:hAnsiTheme="minorHAnsi"/>
          <w:bCs/>
          <w:i/>
          <w:kern w:val="28"/>
          <w:sz w:val="24"/>
          <w:szCs w:val="24"/>
        </w:rPr>
        <w:t xml:space="preserve">. und </w:t>
      </w:r>
      <w:proofErr w:type="spellStart"/>
      <w:r w:rsidRPr="00C9632E">
        <w:rPr>
          <w:rFonts w:asciiTheme="minorHAnsi" w:hAnsiTheme="minorHAnsi"/>
          <w:bCs/>
          <w:i/>
          <w:kern w:val="28"/>
          <w:sz w:val="24"/>
          <w:szCs w:val="24"/>
        </w:rPr>
        <w:t>pathol</w:t>
      </w:r>
      <w:proofErr w:type="spellEnd"/>
      <w:r w:rsidRPr="00C9632E">
        <w:rPr>
          <w:rFonts w:asciiTheme="minorHAnsi" w:hAnsiTheme="minorHAnsi"/>
          <w:bCs/>
          <w:i/>
          <w:kern w:val="28"/>
          <w:sz w:val="24"/>
          <w:szCs w:val="24"/>
        </w:rPr>
        <w:t>. Konzentration) an mindestens 10 aufeinander folgenden Tagen</w:t>
      </w:r>
      <w:r w:rsidR="00C9632E" w:rsidRPr="00C9632E">
        <w:rPr>
          <w:rFonts w:asciiTheme="minorHAnsi" w:hAnsiTheme="minorHAnsi"/>
          <w:bCs/>
          <w:i/>
          <w:kern w:val="28"/>
          <w:sz w:val="24"/>
          <w:szCs w:val="24"/>
        </w:rPr>
        <w:t xml:space="preserve"> </w:t>
      </w:r>
      <w:r w:rsidRPr="00C9632E">
        <w:rPr>
          <w:rFonts w:asciiTheme="minorHAnsi" w:hAnsiTheme="minorHAnsi"/>
          <w:bCs/>
          <w:i/>
          <w:kern w:val="28"/>
          <w:sz w:val="24"/>
          <w:szCs w:val="24"/>
        </w:rPr>
        <w:t>(wenn vom Hersteller vorgegeben  SOLL/IST Vergleich der Performance),</w:t>
      </w:r>
    </w:p>
    <w:p w:rsidR="00D44DF1" w:rsidRPr="00C9632E" w:rsidRDefault="00D44DF1" w:rsidP="000D4212">
      <w:pPr>
        <w:numPr>
          <w:ilvl w:val="0"/>
          <w:numId w:val="43"/>
        </w:numPr>
        <w:ind w:left="1224"/>
        <w:jc w:val="both"/>
        <w:rPr>
          <w:rFonts w:asciiTheme="minorHAnsi" w:hAnsiTheme="minorHAnsi"/>
          <w:bCs/>
          <w:i/>
          <w:kern w:val="28"/>
          <w:sz w:val="24"/>
          <w:szCs w:val="24"/>
        </w:rPr>
      </w:pPr>
      <w:proofErr w:type="spellStart"/>
      <w:r w:rsidRPr="00C9632E">
        <w:rPr>
          <w:rFonts w:asciiTheme="minorHAnsi" w:hAnsiTheme="minorHAnsi"/>
          <w:bCs/>
          <w:i/>
          <w:kern w:val="28"/>
          <w:sz w:val="24"/>
          <w:szCs w:val="24"/>
        </w:rPr>
        <w:t>Intrassaypräzision</w:t>
      </w:r>
      <w:proofErr w:type="spellEnd"/>
      <w:r w:rsidRPr="00C9632E">
        <w:rPr>
          <w:rFonts w:asciiTheme="minorHAnsi" w:hAnsiTheme="minorHAnsi"/>
          <w:bCs/>
          <w:i/>
          <w:kern w:val="28"/>
          <w:sz w:val="24"/>
          <w:szCs w:val="24"/>
        </w:rPr>
        <w:t xml:space="preserve"> und </w:t>
      </w:r>
      <w:proofErr w:type="spellStart"/>
      <w:r w:rsidRPr="00C9632E">
        <w:rPr>
          <w:rFonts w:asciiTheme="minorHAnsi" w:hAnsiTheme="minorHAnsi"/>
          <w:bCs/>
          <w:i/>
          <w:kern w:val="28"/>
          <w:sz w:val="24"/>
          <w:szCs w:val="24"/>
        </w:rPr>
        <w:t>Intrassayrichtigkeit</w:t>
      </w:r>
      <w:proofErr w:type="spellEnd"/>
      <w:r w:rsidRPr="00C9632E">
        <w:rPr>
          <w:rFonts w:asciiTheme="minorHAnsi" w:hAnsiTheme="minorHAnsi"/>
          <w:bCs/>
          <w:i/>
          <w:kern w:val="28"/>
          <w:sz w:val="24"/>
          <w:szCs w:val="24"/>
        </w:rPr>
        <w:t xml:space="preserve"> durch 10</w:t>
      </w:r>
      <w:r w:rsidR="00C9632E" w:rsidRPr="00C9632E">
        <w:rPr>
          <w:rFonts w:asciiTheme="minorHAnsi" w:hAnsiTheme="minorHAnsi"/>
          <w:bCs/>
          <w:i/>
          <w:kern w:val="28"/>
          <w:sz w:val="24"/>
          <w:szCs w:val="24"/>
        </w:rPr>
        <w:t>-</w:t>
      </w:r>
      <w:r w:rsidRPr="00C9632E">
        <w:rPr>
          <w:rFonts w:asciiTheme="minorHAnsi" w:hAnsiTheme="minorHAnsi"/>
          <w:bCs/>
          <w:i/>
          <w:kern w:val="28"/>
          <w:sz w:val="24"/>
          <w:szCs w:val="24"/>
        </w:rPr>
        <w:t>fach</w:t>
      </w:r>
      <w:r w:rsidR="00C9632E" w:rsidRPr="00C9632E">
        <w:rPr>
          <w:rFonts w:asciiTheme="minorHAnsi" w:hAnsiTheme="minorHAnsi"/>
          <w:bCs/>
          <w:i/>
          <w:kern w:val="28"/>
          <w:sz w:val="24"/>
          <w:szCs w:val="24"/>
        </w:rPr>
        <w:t>e</w:t>
      </w:r>
      <w:r w:rsidRPr="00C9632E">
        <w:rPr>
          <w:rFonts w:asciiTheme="minorHAnsi" w:hAnsiTheme="minorHAnsi"/>
          <w:bCs/>
          <w:i/>
          <w:kern w:val="28"/>
          <w:sz w:val="24"/>
          <w:szCs w:val="24"/>
        </w:rPr>
        <w:t xml:space="preserve"> Me</w:t>
      </w:r>
      <w:r w:rsidR="00C9632E" w:rsidRPr="00C9632E">
        <w:rPr>
          <w:rFonts w:asciiTheme="minorHAnsi" w:hAnsiTheme="minorHAnsi"/>
          <w:bCs/>
          <w:i/>
          <w:kern w:val="28"/>
          <w:sz w:val="24"/>
          <w:szCs w:val="24"/>
        </w:rPr>
        <w:t>ssung von mindestens 2 Kontroll</w:t>
      </w:r>
      <w:r w:rsidRPr="00C9632E">
        <w:rPr>
          <w:rFonts w:asciiTheme="minorHAnsi" w:hAnsiTheme="minorHAnsi"/>
          <w:bCs/>
          <w:i/>
          <w:kern w:val="28"/>
          <w:sz w:val="24"/>
          <w:szCs w:val="24"/>
        </w:rPr>
        <w:t>materialien (</w:t>
      </w:r>
      <w:proofErr w:type="spellStart"/>
      <w:r w:rsidRPr="00C9632E">
        <w:rPr>
          <w:rFonts w:asciiTheme="minorHAnsi" w:hAnsiTheme="minorHAnsi"/>
          <w:bCs/>
          <w:i/>
          <w:kern w:val="28"/>
          <w:sz w:val="24"/>
          <w:szCs w:val="24"/>
        </w:rPr>
        <w:t>apathol</w:t>
      </w:r>
      <w:proofErr w:type="spellEnd"/>
      <w:r w:rsidRPr="00C9632E">
        <w:rPr>
          <w:rFonts w:asciiTheme="minorHAnsi" w:hAnsiTheme="minorHAnsi"/>
          <w:bCs/>
          <w:i/>
          <w:kern w:val="28"/>
          <w:sz w:val="24"/>
          <w:szCs w:val="24"/>
        </w:rPr>
        <w:t xml:space="preserve">. und </w:t>
      </w:r>
      <w:proofErr w:type="spellStart"/>
      <w:r w:rsidRPr="00C9632E">
        <w:rPr>
          <w:rFonts w:asciiTheme="minorHAnsi" w:hAnsiTheme="minorHAnsi"/>
          <w:bCs/>
          <w:i/>
          <w:kern w:val="28"/>
          <w:sz w:val="24"/>
          <w:szCs w:val="24"/>
        </w:rPr>
        <w:t>pathol</w:t>
      </w:r>
      <w:proofErr w:type="spellEnd"/>
      <w:r w:rsidRPr="00C9632E">
        <w:rPr>
          <w:rFonts w:asciiTheme="minorHAnsi" w:hAnsiTheme="minorHAnsi"/>
          <w:bCs/>
          <w:i/>
          <w:kern w:val="28"/>
          <w:sz w:val="24"/>
          <w:szCs w:val="24"/>
        </w:rPr>
        <w:t>. Konzentration, wenn vom Hersteller vorgegeben SOLL/ IST Vergleich Performance),</w:t>
      </w:r>
    </w:p>
    <w:p w:rsidR="00D44DF1" w:rsidRPr="00E713E8" w:rsidRDefault="00D44DF1" w:rsidP="000D4212">
      <w:pPr>
        <w:numPr>
          <w:ilvl w:val="0"/>
          <w:numId w:val="43"/>
        </w:numPr>
        <w:ind w:left="1224"/>
        <w:jc w:val="both"/>
        <w:rPr>
          <w:rFonts w:asciiTheme="minorHAnsi" w:hAnsiTheme="minorHAnsi"/>
          <w:bCs/>
          <w:i/>
          <w:kern w:val="28"/>
          <w:sz w:val="24"/>
          <w:szCs w:val="24"/>
        </w:rPr>
      </w:pPr>
      <w:r w:rsidRPr="00E713E8">
        <w:rPr>
          <w:rFonts w:asciiTheme="minorHAnsi" w:hAnsiTheme="minorHAnsi"/>
          <w:bCs/>
          <w:i/>
          <w:kern w:val="28"/>
          <w:sz w:val="24"/>
          <w:szCs w:val="24"/>
        </w:rPr>
        <w:lastRenderedPageBreak/>
        <w:t>angepasst an Probenaufkommen Messung einer geeigneten Menge (mindestens n=10) von Patientenproben (</w:t>
      </w:r>
      <w:proofErr w:type="spellStart"/>
      <w:r w:rsidRPr="00E713E8">
        <w:rPr>
          <w:rFonts w:asciiTheme="minorHAnsi" w:hAnsiTheme="minorHAnsi"/>
          <w:bCs/>
          <w:i/>
          <w:kern w:val="28"/>
          <w:sz w:val="24"/>
          <w:szCs w:val="24"/>
        </w:rPr>
        <w:t>apathol</w:t>
      </w:r>
      <w:proofErr w:type="spellEnd"/>
      <w:r w:rsidRPr="00E713E8">
        <w:rPr>
          <w:rFonts w:asciiTheme="minorHAnsi" w:hAnsiTheme="minorHAnsi"/>
          <w:bCs/>
          <w:i/>
          <w:kern w:val="28"/>
          <w:sz w:val="24"/>
          <w:szCs w:val="24"/>
        </w:rPr>
        <w:t xml:space="preserve">. und </w:t>
      </w:r>
      <w:proofErr w:type="spellStart"/>
      <w:r w:rsidRPr="00E713E8">
        <w:rPr>
          <w:rFonts w:asciiTheme="minorHAnsi" w:hAnsiTheme="minorHAnsi"/>
          <w:bCs/>
          <w:i/>
          <w:kern w:val="28"/>
          <w:sz w:val="24"/>
          <w:szCs w:val="24"/>
        </w:rPr>
        <w:t>pathol</w:t>
      </w:r>
      <w:proofErr w:type="spellEnd"/>
      <w:r w:rsidRPr="00E713E8">
        <w:rPr>
          <w:rFonts w:asciiTheme="minorHAnsi" w:hAnsiTheme="minorHAnsi"/>
          <w:bCs/>
          <w:i/>
          <w:kern w:val="28"/>
          <w:sz w:val="24"/>
          <w:szCs w:val="24"/>
        </w:rPr>
        <w:t>.),</w:t>
      </w:r>
    </w:p>
    <w:p w:rsidR="00D44DF1" w:rsidRPr="00E713E8" w:rsidRDefault="00D44DF1" w:rsidP="000D4212">
      <w:pPr>
        <w:numPr>
          <w:ilvl w:val="0"/>
          <w:numId w:val="43"/>
        </w:numPr>
        <w:ind w:left="1224"/>
        <w:jc w:val="both"/>
        <w:rPr>
          <w:rFonts w:asciiTheme="minorHAnsi" w:hAnsiTheme="minorHAnsi"/>
          <w:bCs/>
          <w:i/>
          <w:kern w:val="28"/>
          <w:sz w:val="24"/>
          <w:szCs w:val="24"/>
        </w:rPr>
      </w:pPr>
      <w:r w:rsidRPr="00E713E8">
        <w:rPr>
          <w:rFonts w:asciiTheme="minorHAnsi" w:hAnsiTheme="minorHAnsi"/>
          <w:bCs/>
          <w:i/>
          <w:kern w:val="28"/>
          <w:sz w:val="24"/>
          <w:szCs w:val="24"/>
        </w:rPr>
        <w:t>Vergleichsmessung bei Methodenwechsel,</w:t>
      </w:r>
    </w:p>
    <w:p w:rsidR="00D44DF1" w:rsidRPr="00E713E8" w:rsidRDefault="00D44DF1" w:rsidP="000D4212">
      <w:pPr>
        <w:numPr>
          <w:ilvl w:val="0"/>
          <w:numId w:val="43"/>
        </w:numPr>
        <w:ind w:left="1224"/>
        <w:jc w:val="both"/>
        <w:rPr>
          <w:rFonts w:asciiTheme="minorHAnsi" w:hAnsiTheme="minorHAnsi"/>
          <w:bCs/>
          <w:i/>
          <w:kern w:val="28"/>
          <w:sz w:val="24"/>
          <w:szCs w:val="24"/>
        </w:rPr>
      </w:pPr>
      <w:r w:rsidRPr="00E713E8">
        <w:rPr>
          <w:rFonts w:asciiTheme="minorHAnsi" w:hAnsiTheme="minorHAnsi"/>
          <w:bCs/>
          <w:i/>
          <w:kern w:val="28"/>
          <w:sz w:val="24"/>
          <w:szCs w:val="24"/>
        </w:rPr>
        <w:t>Dokumentation,</w:t>
      </w:r>
    </w:p>
    <w:p w:rsidR="00D44DF1" w:rsidRPr="00E713E8" w:rsidRDefault="00D44DF1" w:rsidP="000D4212">
      <w:pPr>
        <w:numPr>
          <w:ilvl w:val="0"/>
          <w:numId w:val="43"/>
        </w:numPr>
        <w:tabs>
          <w:tab w:val="clear" w:pos="360"/>
          <w:tab w:val="num" w:pos="1224"/>
        </w:tabs>
        <w:ind w:left="1224"/>
        <w:jc w:val="both"/>
        <w:rPr>
          <w:rFonts w:asciiTheme="minorHAnsi" w:hAnsiTheme="minorHAnsi"/>
          <w:bCs/>
          <w:i/>
          <w:kern w:val="28"/>
          <w:sz w:val="24"/>
          <w:szCs w:val="24"/>
        </w:rPr>
      </w:pPr>
      <w:r w:rsidRPr="00E713E8">
        <w:rPr>
          <w:rFonts w:asciiTheme="minorHAnsi" w:hAnsiTheme="minorHAnsi"/>
          <w:bCs/>
          <w:i/>
          <w:kern w:val="28"/>
          <w:sz w:val="24"/>
          <w:szCs w:val="24"/>
        </w:rPr>
        <w:t>Statistische Auswertung (z.B</w:t>
      </w:r>
      <w:r w:rsidR="00C9632E" w:rsidRPr="00E713E8">
        <w:rPr>
          <w:rFonts w:asciiTheme="minorHAnsi" w:hAnsiTheme="minorHAnsi"/>
          <w:bCs/>
          <w:i/>
          <w:kern w:val="28"/>
          <w:sz w:val="24"/>
          <w:szCs w:val="24"/>
        </w:rPr>
        <w:t>.</w:t>
      </w:r>
      <w:r w:rsidRPr="00E713E8">
        <w:rPr>
          <w:rFonts w:asciiTheme="minorHAnsi" w:hAnsiTheme="minorHAnsi"/>
          <w:bCs/>
          <w:i/>
          <w:kern w:val="28"/>
          <w:sz w:val="24"/>
          <w:szCs w:val="24"/>
        </w:rPr>
        <w:t xml:space="preserve"> Berechnung von </w:t>
      </w:r>
      <w:proofErr w:type="spellStart"/>
      <w:r w:rsidRPr="00E713E8">
        <w:rPr>
          <w:rFonts w:asciiTheme="minorHAnsi" w:hAnsiTheme="minorHAnsi"/>
          <w:bCs/>
          <w:i/>
          <w:kern w:val="28"/>
          <w:sz w:val="24"/>
          <w:szCs w:val="24"/>
        </w:rPr>
        <w:t>Slope</w:t>
      </w:r>
      <w:proofErr w:type="spellEnd"/>
      <w:r w:rsidRPr="00E713E8">
        <w:rPr>
          <w:rFonts w:asciiTheme="minorHAnsi" w:hAnsiTheme="minorHAnsi"/>
          <w:bCs/>
          <w:i/>
          <w:kern w:val="28"/>
          <w:sz w:val="24"/>
          <w:szCs w:val="24"/>
        </w:rPr>
        <w:t>=Anstieg der Geraden und Abweichung der Geraden vom Nullpunkt durch geeignete Methoden,</w:t>
      </w:r>
    </w:p>
    <w:p w:rsidR="00D44DF1" w:rsidRPr="00E713E8" w:rsidRDefault="00D44DF1" w:rsidP="000D4212">
      <w:pPr>
        <w:numPr>
          <w:ilvl w:val="0"/>
          <w:numId w:val="43"/>
        </w:numPr>
        <w:ind w:left="1224"/>
        <w:jc w:val="both"/>
        <w:rPr>
          <w:rFonts w:asciiTheme="minorHAnsi" w:hAnsiTheme="minorHAnsi"/>
          <w:bCs/>
          <w:i/>
          <w:kern w:val="28"/>
          <w:sz w:val="24"/>
          <w:szCs w:val="24"/>
        </w:rPr>
      </w:pPr>
      <w:r w:rsidRPr="00E713E8">
        <w:rPr>
          <w:rFonts w:asciiTheme="minorHAnsi" w:hAnsiTheme="minorHAnsi"/>
          <w:bCs/>
          <w:i/>
          <w:kern w:val="28"/>
          <w:sz w:val="24"/>
          <w:szCs w:val="24"/>
        </w:rPr>
        <w:t xml:space="preserve">Auswertung des Anteils </w:t>
      </w:r>
      <w:proofErr w:type="spellStart"/>
      <w:r w:rsidRPr="00E713E8">
        <w:rPr>
          <w:rFonts w:asciiTheme="minorHAnsi" w:hAnsiTheme="minorHAnsi"/>
          <w:bCs/>
          <w:i/>
          <w:kern w:val="28"/>
          <w:sz w:val="24"/>
          <w:szCs w:val="24"/>
        </w:rPr>
        <w:t>apathol</w:t>
      </w:r>
      <w:proofErr w:type="spellEnd"/>
      <w:r w:rsidRPr="00E713E8">
        <w:rPr>
          <w:rFonts w:asciiTheme="minorHAnsi" w:hAnsiTheme="minorHAnsi"/>
          <w:bCs/>
          <w:i/>
          <w:kern w:val="28"/>
          <w:sz w:val="24"/>
          <w:szCs w:val="24"/>
        </w:rPr>
        <w:t xml:space="preserve">. und </w:t>
      </w:r>
      <w:proofErr w:type="spellStart"/>
      <w:r w:rsidRPr="00E713E8">
        <w:rPr>
          <w:rFonts w:asciiTheme="minorHAnsi" w:hAnsiTheme="minorHAnsi"/>
          <w:bCs/>
          <w:i/>
          <w:kern w:val="28"/>
          <w:sz w:val="24"/>
          <w:szCs w:val="24"/>
        </w:rPr>
        <w:t>pathol</w:t>
      </w:r>
      <w:proofErr w:type="spellEnd"/>
      <w:r w:rsidRPr="00E713E8">
        <w:rPr>
          <w:rFonts w:asciiTheme="minorHAnsi" w:hAnsiTheme="minorHAnsi"/>
          <w:bCs/>
          <w:i/>
          <w:kern w:val="28"/>
          <w:sz w:val="24"/>
          <w:szCs w:val="24"/>
        </w:rPr>
        <w:t xml:space="preserve"> Proben im Vergleich der beiden Methoden und damit ggf. Überprü</w:t>
      </w:r>
      <w:r w:rsidR="00C9632E" w:rsidRPr="00E713E8">
        <w:rPr>
          <w:rFonts w:asciiTheme="minorHAnsi" w:hAnsiTheme="minorHAnsi"/>
          <w:bCs/>
          <w:i/>
          <w:kern w:val="28"/>
          <w:sz w:val="24"/>
          <w:szCs w:val="24"/>
        </w:rPr>
        <w:t>fung bzw. Ermittlung eines neuen</w:t>
      </w:r>
      <w:r w:rsidRPr="00E713E8">
        <w:rPr>
          <w:rFonts w:asciiTheme="minorHAnsi" w:hAnsiTheme="minorHAnsi"/>
          <w:bCs/>
          <w:i/>
          <w:kern w:val="28"/>
          <w:sz w:val="24"/>
          <w:szCs w:val="24"/>
        </w:rPr>
        <w:t xml:space="preserve"> Referenzbereich</w:t>
      </w:r>
      <w:r w:rsidR="00C9632E" w:rsidRPr="00E713E8">
        <w:rPr>
          <w:rFonts w:asciiTheme="minorHAnsi" w:hAnsiTheme="minorHAnsi"/>
          <w:bCs/>
          <w:i/>
          <w:kern w:val="28"/>
          <w:sz w:val="24"/>
          <w:szCs w:val="24"/>
        </w:rPr>
        <w:t>s</w:t>
      </w:r>
      <w:r w:rsidRPr="00E713E8">
        <w:rPr>
          <w:rFonts w:asciiTheme="minorHAnsi" w:hAnsiTheme="minorHAnsi"/>
          <w:bCs/>
          <w:i/>
          <w:kern w:val="28"/>
          <w:sz w:val="24"/>
          <w:szCs w:val="24"/>
        </w:rPr>
        <w:t>,</w:t>
      </w:r>
    </w:p>
    <w:p w:rsidR="00D44DF1" w:rsidRPr="00E713E8" w:rsidRDefault="00D44DF1" w:rsidP="000D4212">
      <w:pPr>
        <w:numPr>
          <w:ilvl w:val="0"/>
          <w:numId w:val="43"/>
        </w:numPr>
        <w:ind w:left="1224"/>
        <w:jc w:val="both"/>
        <w:rPr>
          <w:rFonts w:asciiTheme="minorHAnsi" w:hAnsiTheme="minorHAnsi"/>
          <w:bCs/>
          <w:i/>
          <w:kern w:val="28"/>
          <w:sz w:val="24"/>
          <w:szCs w:val="24"/>
        </w:rPr>
      </w:pPr>
      <w:r w:rsidRPr="00E713E8">
        <w:rPr>
          <w:rFonts w:asciiTheme="minorHAnsi" w:hAnsiTheme="minorHAnsi"/>
          <w:bCs/>
          <w:i/>
          <w:kern w:val="28"/>
          <w:sz w:val="24"/>
          <w:szCs w:val="24"/>
        </w:rPr>
        <w:t>Ggf. Bestimmung:</w:t>
      </w:r>
    </w:p>
    <w:p w:rsidR="00D44DF1" w:rsidRPr="00E713E8" w:rsidRDefault="00D44DF1" w:rsidP="000D4212">
      <w:pPr>
        <w:numPr>
          <w:ilvl w:val="0"/>
          <w:numId w:val="44"/>
        </w:numPr>
        <w:tabs>
          <w:tab w:val="num" w:pos="720"/>
        </w:tabs>
        <w:ind w:left="1932"/>
        <w:jc w:val="both"/>
        <w:rPr>
          <w:rFonts w:asciiTheme="minorHAnsi" w:hAnsiTheme="minorHAnsi"/>
          <w:bCs/>
          <w:i/>
          <w:kern w:val="28"/>
          <w:sz w:val="24"/>
          <w:szCs w:val="24"/>
        </w:rPr>
      </w:pPr>
      <w:r w:rsidRPr="00E713E8">
        <w:rPr>
          <w:rFonts w:asciiTheme="minorHAnsi" w:hAnsiTheme="minorHAnsi"/>
          <w:bCs/>
          <w:i/>
          <w:kern w:val="28"/>
          <w:sz w:val="24"/>
          <w:szCs w:val="24"/>
        </w:rPr>
        <w:t>Analytischen Sensitivität (Mittelwert + 2 x Standardabweichung Mehrfachmessung (n=10) einer an die Patientenmatrix angepassten Probe ohne Analyt)</w:t>
      </w:r>
    </w:p>
    <w:p w:rsidR="00D44DF1" w:rsidRPr="00E713E8" w:rsidRDefault="00D44DF1" w:rsidP="000D4212">
      <w:pPr>
        <w:numPr>
          <w:ilvl w:val="0"/>
          <w:numId w:val="44"/>
        </w:numPr>
        <w:tabs>
          <w:tab w:val="num" w:pos="720"/>
        </w:tabs>
        <w:ind w:left="1932"/>
        <w:jc w:val="both"/>
        <w:rPr>
          <w:rFonts w:asciiTheme="minorHAnsi" w:hAnsiTheme="minorHAnsi"/>
          <w:bCs/>
          <w:i/>
          <w:kern w:val="28"/>
          <w:sz w:val="24"/>
          <w:szCs w:val="24"/>
        </w:rPr>
      </w:pPr>
      <w:r w:rsidRPr="00E713E8">
        <w:rPr>
          <w:rFonts w:asciiTheme="minorHAnsi" w:hAnsiTheme="minorHAnsi"/>
          <w:bCs/>
          <w:i/>
          <w:kern w:val="28"/>
          <w:sz w:val="24"/>
          <w:szCs w:val="24"/>
        </w:rPr>
        <w:t>Funktionellen Sensitivität (Mehrfachmessung von Proben einer Verdünnungsreihe, Konzentration bei der Variationskoeffizient &lt;= 20% entspricht der funktionellen Sensitivität) ,</w:t>
      </w:r>
    </w:p>
    <w:p w:rsidR="00D44DF1" w:rsidRPr="00E713E8" w:rsidRDefault="00D44DF1" w:rsidP="000D4212">
      <w:pPr>
        <w:numPr>
          <w:ilvl w:val="0"/>
          <w:numId w:val="43"/>
        </w:numPr>
        <w:ind w:left="1224"/>
        <w:jc w:val="both"/>
        <w:rPr>
          <w:rFonts w:asciiTheme="minorHAnsi" w:hAnsiTheme="minorHAnsi"/>
          <w:bCs/>
          <w:i/>
          <w:kern w:val="28"/>
          <w:sz w:val="24"/>
          <w:szCs w:val="24"/>
        </w:rPr>
      </w:pPr>
      <w:r w:rsidRPr="00E713E8">
        <w:rPr>
          <w:rFonts w:asciiTheme="minorHAnsi" w:hAnsiTheme="minorHAnsi"/>
          <w:bCs/>
          <w:i/>
          <w:kern w:val="28"/>
          <w:sz w:val="24"/>
          <w:szCs w:val="24"/>
        </w:rPr>
        <w:t>Durchführung geeigneter Interferenzstudien, wenn notwendig,</w:t>
      </w:r>
    </w:p>
    <w:p w:rsidR="00D44DF1" w:rsidRPr="00E713E8" w:rsidRDefault="00D44DF1" w:rsidP="000D4212">
      <w:pPr>
        <w:numPr>
          <w:ilvl w:val="0"/>
          <w:numId w:val="43"/>
        </w:numPr>
        <w:ind w:left="1224"/>
        <w:jc w:val="both"/>
        <w:rPr>
          <w:rFonts w:asciiTheme="minorHAnsi" w:hAnsiTheme="minorHAnsi"/>
          <w:bCs/>
          <w:i/>
          <w:kern w:val="28"/>
          <w:sz w:val="24"/>
          <w:szCs w:val="24"/>
        </w:rPr>
      </w:pPr>
      <w:r w:rsidRPr="00E713E8">
        <w:rPr>
          <w:rFonts w:asciiTheme="minorHAnsi" w:hAnsiTheme="minorHAnsi"/>
          <w:bCs/>
          <w:i/>
          <w:kern w:val="28"/>
          <w:sz w:val="24"/>
          <w:szCs w:val="24"/>
        </w:rPr>
        <w:t xml:space="preserve">falls erforderlich Evaluation möglicher Matrixeffekte (z.B. </w:t>
      </w:r>
      <w:proofErr w:type="spellStart"/>
      <w:r w:rsidRPr="00E713E8">
        <w:rPr>
          <w:rFonts w:asciiTheme="minorHAnsi" w:hAnsiTheme="minorHAnsi"/>
          <w:bCs/>
          <w:i/>
          <w:kern w:val="28"/>
          <w:sz w:val="24"/>
          <w:szCs w:val="24"/>
        </w:rPr>
        <w:t>Bilirubinämie</w:t>
      </w:r>
      <w:proofErr w:type="spellEnd"/>
      <w:r w:rsidRPr="00E713E8">
        <w:rPr>
          <w:rFonts w:asciiTheme="minorHAnsi" w:hAnsiTheme="minorHAnsi"/>
          <w:bCs/>
          <w:i/>
          <w:kern w:val="28"/>
          <w:sz w:val="24"/>
          <w:szCs w:val="24"/>
        </w:rPr>
        <w:t xml:space="preserve">, </w:t>
      </w:r>
      <w:proofErr w:type="spellStart"/>
      <w:r w:rsidRPr="00E713E8">
        <w:rPr>
          <w:rFonts w:asciiTheme="minorHAnsi" w:hAnsiTheme="minorHAnsi"/>
          <w:bCs/>
          <w:i/>
          <w:kern w:val="28"/>
          <w:sz w:val="24"/>
          <w:szCs w:val="24"/>
        </w:rPr>
        <w:t>Hämoglobinämie</w:t>
      </w:r>
      <w:proofErr w:type="spellEnd"/>
      <w:r w:rsidRPr="00E713E8">
        <w:rPr>
          <w:rFonts w:asciiTheme="minorHAnsi" w:hAnsiTheme="minorHAnsi"/>
          <w:bCs/>
          <w:i/>
          <w:kern w:val="28"/>
          <w:sz w:val="24"/>
          <w:szCs w:val="24"/>
        </w:rPr>
        <w:t>, Lipämie),</w:t>
      </w:r>
    </w:p>
    <w:p w:rsidR="00D44DF1" w:rsidRPr="00E713E8" w:rsidRDefault="00D44DF1" w:rsidP="000D4212">
      <w:pPr>
        <w:numPr>
          <w:ilvl w:val="0"/>
          <w:numId w:val="43"/>
        </w:numPr>
        <w:ind w:left="1224"/>
        <w:jc w:val="both"/>
        <w:rPr>
          <w:rFonts w:asciiTheme="minorHAnsi" w:hAnsiTheme="minorHAnsi"/>
          <w:bCs/>
          <w:i/>
          <w:kern w:val="28"/>
          <w:sz w:val="24"/>
          <w:szCs w:val="24"/>
        </w:rPr>
      </w:pPr>
      <w:r w:rsidRPr="00E713E8">
        <w:rPr>
          <w:rFonts w:asciiTheme="minorHAnsi" w:hAnsiTheme="minorHAnsi"/>
          <w:bCs/>
          <w:i/>
          <w:kern w:val="28"/>
          <w:sz w:val="24"/>
          <w:szCs w:val="24"/>
        </w:rPr>
        <w:t>falls erforderlich, Evaluation bestimmter präanalytischer Effekte, wie z.B. Probenstabilität in bestimmten Gefäßen,</w:t>
      </w:r>
    </w:p>
    <w:p w:rsidR="00D44DF1" w:rsidRPr="00E713E8" w:rsidRDefault="00D44DF1" w:rsidP="000D4212">
      <w:pPr>
        <w:numPr>
          <w:ilvl w:val="0"/>
          <w:numId w:val="43"/>
        </w:numPr>
        <w:ind w:left="1224"/>
        <w:jc w:val="both"/>
        <w:rPr>
          <w:rFonts w:asciiTheme="minorHAnsi" w:hAnsiTheme="minorHAnsi"/>
          <w:bCs/>
          <w:i/>
          <w:kern w:val="28"/>
          <w:sz w:val="24"/>
          <w:szCs w:val="24"/>
        </w:rPr>
      </w:pPr>
      <w:r w:rsidRPr="00E713E8">
        <w:rPr>
          <w:rFonts w:asciiTheme="minorHAnsi" w:hAnsiTheme="minorHAnsi"/>
          <w:bCs/>
          <w:i/>
          <w:kern w:val="28"/>
          <w:sz w:val="24"/>
          <w:szCs w:val="24"/>
        </w:rPr>
        <w:t xml:space="preserve">ggf. Ermittlung der </w:t>
      </w:r>
      <w:proofErr w:type="spellStart"/>
      <w:r w:rsidRPr="00E713E8">
        <w:rPr>
          <w:rFonts w:asciiTheme="minorHAnsi" w:hAnsiTheme="minorHAnsi"/>
          <w:bCs/>
          <w:i/>
          <w:kern w:val="28"/>
          <w:sz w:val="24"/>
          <w:szCs w:val="24"/>
        </w:rPr>
        <w:t>Reagenzienstabilität</w:t>
      </w:r>
      <w:proofErr w:type="spellEnd"/>
      <w:r w:rsidRPr="00E713E8">
        <w:rPr>
          <w:rFonts w:asciiTheme="minorHAnsi" w:hAnsiTheme="minorHAnsi"/>
          <w:bCs/>
          <w:i/>
          <w:kern w:val="28"/>
          <w:sz w:val="24"/>
          <w:szCs w:val="24"/>
        </w:rPr>
        <w:t>.</w:t>
      </w:r>
    </w:p>
    <w:p w:rsidR="00D44DF1" w:rsidRPr="00835B98" w:rsidRDefault="00D44DF1" w:rsidP="000D4212">
      <w:pPr>
        <w:jc w:val="both"/>
        <w:rPr>
          <w:rFonts w:asciiTheme="minorHAnsi" w:hAnsiTheme="minorHAnsi"/>
          <w:bCs/>
          <w:color w:val="FF0000"/>
          <w:kern w:val="28"/>
          <w:sz w:val="24"/>
          <w:szCs w:val="24"/>
        </w:rPr>
      </w:pPr>
    </w:p>
    <w:p w:rsidR="00703594" w:rsidRPr="006B5734" w:rsidRDefault="00703594" w:rsidP="000D4212">
      <w:pPr>
        <w:pStyle w:val="berschrift4"/>
        <w:jc w:val="both"/>
        <w:rPr>
          <w:rFonts w:asciiTheme="minorHAnsi" w:hAnsiTheme="minorHAnsi"/>
          <w:bCs/>
          <w:kern w:val="28"/>
          <w:szCs w:val="24"/>
          <w:u w:val="single"/>
        </w:rPr>
      </w:pPr>
      <w:bookmarkStart w:id="11" w:name="_Toc469572788"/>
      <w:r w:rsidRPr="006B5734">
        <w:rPr>
          <w:rFonts w:asciiTheme="minorHAnsi" w:hAnsiTheme="minorHAnsi"/>
          <w:bCs/>
          <w:kern w:val="28"/>
          <w:szCs w:val="24"/>
          <w:u w:val="single"/>
        </w:rPr>
        <w:t xml:space="preserve">Verifizierung von </w:t>
      </w:r>
      <w:r w:rsidR="00D44DF1" w:rsidRPr="006B5734">
        <w:rPr>
          <w:rFonts w:asciiTheme="minorHAnsi" w:hAnsiTheme="minorHAnsi"/>
          <w:bCs/>
          <w:kern w:val="28"/>
          <w:szCs w:val="24"/>
          <w:u w:val="single"/>
        </w:rPr>
        <w:t>Analyseverfahren</w:t>
      </w:r>
      <w:r w:rsidRPr="006B5734">
        <w:rPr>
          <w:rFonts w:asciiTheme="minorHAnsi" w:hAnsiTheme="minorHAnsi"/>
          <w:bCs/>
          <w:kern w:val="28"/>
          <w:szCs w:val="24"/>
          <w:u w:val="single"/>
        </w:rPr>
        <w:t xml:space="preserve"> (mit CE-Kennzeichen)</w:t>
      </w:r>
      <w:bookmarkEnd w:id="11"/>
    </w:p>
    <w:p w:rsidR="00D44DF1" w:rsidRPr="006B5734" w:rsidRDefault="00D44DF1" w:rsidP="000D4212">
      <w:pPr>
        <w:ind w:left="864"/>
        <w:jc w:val="both"/>
        <w:rPr>
          <w:rFonts w:asciiTheme="minorHAnsi" w:hAnsiTheme="minorHAnsi"/>
          <w:bCs/>
          <w:kern w:val="28"/>
          <w:sz w:val="24"/>
          <w:szCs w:val="24"/>
        </w:rPr>
      </w:pPr>
      <w:r w:rsidRPr="006B5734">
        <w:rPr>
          <w:rFonts w:asciiTheme="minorHAnsi" w:hAnsiTheme="minorHAnsi"/>
          <w:bCs/>
          <w:kern w:val="28"/>
          <w:sz w:val="24"/>
          <w:szCs w:val="24"/>
        </w:rPr>
        <w:t>Validierte Analyseverfahren von Verfahrensentwicklern, die ohne Veränderung benutzt werden, sind vor der Einführung in den routinemäßigen Gebrauch einer Verifizierung zu unterziehen.</w:t>
      </w:r>
    </w:p>
    <w:p w:rsidR="00D44DF1" w:rsidRPr="00936087" w:rsidRDefault="00D44DF1" w:rsidP="000D4212">
      <w:pPr>
        <w:ind w:left="864"/>
        <w:jc w:val="both"/>
        <w:rPr>
          <w:rFonts w:asciiTheme="minorHAnsi" w:hAnsiTheme="minorHAnsi"/>
          <w:bCs/>
          <w:kern w:val="28"/>
          <w:sz w:val="24"/>
          <w:szCs w:val="24"/>
        </w:rPr>
      </w:pPr>
      <w:r w:rsidRPr="00936087">
        <w:rPr>
          <w:rFonts w:asciiTheme="minorHAnsi" w:hAnsiTheme="minorHAnsi"/>
          <w:bCs/>
          <w:kern w:val="28"/>
          <w:sz w:val="24"/>
          <w:szCs w:val="24"/>
        </w:rPr>
        <w:t xml:space="preserve">Die Verifizierung muss durch Dokumentation der Leistungsmerkmale bestätigen, dass die für die vorgesehene Verwendung der Untersuchungsergebnisse relevanten Leistungsanforderungen für das Analyseverfahren erfüllt wurden. </w:t>
      </w:r>
    </w:p>
    <w:p w:rsidR="00D44DF1" w:rsidRPr="00936087" w:rsidRDefault="00D44DF1" w:rsidP="000D4212">
      <w:pPr>
        <w:ind w:left="864"/>
        <w:jc w:val="both"/>
        <w:rPr>
          <w:rFonts w:asciiTheme="minorHAnsi" w:hAnsiTheme="minorHAnsi"/>
          <w:bCs/>
          <w:kern w:val="28"/>
          <w:sz w:val="24"/>
          <w:szCs w:val="24"/>
        </w:rPr>
      </w:pPr>
      <w:r w:rsidRPr="00936087">
        <w:rPr>
          <w:rFonts w:asciiTheme="minorHAnsi" w:hAnsiTheme="minorHAnsi"/>
          <w:bCs/>
          <w:kern w:val="28"/>
          <w:sz w:val="24"/>
          <w:szCs w:val="24"/>
        </w:rPr>
        <w:t>Das für die Verifizierung benutzte</w:t>
      </w:r>
      <w:del w:id="12" w:author="Hartfeldt, Christiane" w:date="2018-11-19T14:36:00Z">
        <w:r w:rsidR="00936087" w:rsidDel="00BD5327">
          <w:rPr>
            <w:rFonts w:asciiTheme="minorHAnsi" w:hAnsiTheme="minorHAnsi"/>
            <w:bCs/>
            <w:kern w:val="28"/>
            <w:sz w:val="24"/>
            <w:szCs w:val="24"/>
          </w:rPr>
          <w:delText>n</w:delText>
        </w:r>
      </w:del>
      <w:r w:rsidRPr="00936087">
        <w:rPr>
          <w:rFonts w:asciiTheme="minorHAnsi" w:hAnsiTheme="minorHAnsi"/>
          <w:bCs/>
          <w:kern w:val="28"/>
          <w:sz w:val="24"/>
          <w:szCs w:val="24"/>
        </w:rPr>
        <w:t xml:space="preserve"> Verfahren und die erhaltenen Ergebnisse werden durch autorisierte Mitarbeiter auf</w:t>
      </w:r>
      <w:bookmarkStart w:id="13" w:name="_GoBack"/>
      <w:bookmarkEnd w:id="13"/>
      <w:r w:rsidR="00936087">
        <w:rPr>
          <w:rFonts w:asciiTheme="minorHAnsi" w:hAnsiTheme="minorHAnsi"/>
          <w:bCs/>
          <w:kern w:val="28"/>
          <w:sz w:val="24"/>
          <w:szCs w:val="24"/>
        </w:rPr>
        <w:t>ge</w:t>
      </w:r>
      <w:r w:rsidRPr="00936087">
        <w:rPr>
          <w:rFonts w:asciiTheme="minorHAnsi" w:hAnsiTheme="minorHAnsi"/>
          <w:bCs/>
          <w:kern w:val="28"/>
          <w:sz w:val="24"/>
          <w:szCs w:val="24"/>
        </w:rPr>
        <w:t>zeichnet.</w:t>
      </w:r>
    </w:p>
    <w:p w:rsidR="00D44DF1" w:rsidRPr="00936087" w:rsidRDefault="00D44DF1" w:rsidP="000D4212">
      <w:pPr>
        <w:ind w:left="864"/>
        <w:jc w:val="both"/>
        <w:rPr>
          <w:rFonts w:asciiTheme="minorHAnsi" w:hAnsiTheme="minorHAnsi"/>
          <w:b/>
          <w:bCs/>
          <w:kern w:val="28"/>
          <w:sz w:val="24"/>
          <w:szCs w:val="24"/>
        </w:rPr>
      </w:pPr>
      <w:r w:rsidRPr="00936087">
        <w:rPr>
          <w:rFonts w:asciiTheme="minorHAnsi" w:hAnsiTheme="minorHAnsi"/>
          <w:bCs/>
          <w:kern w:val="28"/>
          <w:sz w:val="24"/>
          <w:szCs w:val="24"/>
        </w:rPr>
        <w:t>Wird in einzelnen Punkten der Methodendurchführung von der Anleitung des Herstellers abgewichen, so ist dies im Verifizierungsbericht aufzuführen, die Auswirkung dieser Abweichung zu erörtern und durch die Änderung ggf. beeinflusste Leistungskenndaten sind erneut zu ermitteln und zu validieren</w:t>
      </w:r>
      <w:r w:rsidRPr="00936087">
        <w:rPr>
          <w:rFonts w:asciiTheme="minorHAnsi" w:hAnsiTheme="minorHAnsi"/>
          <w:b/>
          <w:bCs/>
          <w:kern w:val="28"/>
          <w:sz w:val="24"/>
          <w:szCs w:val="24"/>
        </w:rPr>
        <w:t xml:space="preserve">. </w:t>
      </w:r>
    </w:p>
    <w:p w:rsidR="00703594" w:rsidRPr="00936087" w:rsidRDefault="00703594" w:rsidP="000D4212">
      <w:pPr>
        <w:pStyle w:val="berschrift4"/>
        <w:jc w:val="both"/>
        <w:rPr>
          <w:rFonts w:asciiTheme="minorHAnsi" w:hAnsiTheme="minorHAnsi"/>
          <w:bCs/>
          <w:kern w:val="28"/>
          <w:szCs w:val="24"/>
          <w:u w:val="single"/>
        </w:rPr>
      </w:pPr>
      <w:bookmarkStart w:id="14" w:name="_Toc469572789"/>
      <w:bookmarkStart w:id="15" w:name="_Toc82394255"/>
      <w:r w:rsidRPr="00936087">
        <w:rPr>
          <w:rFonts w:asciiTheme="minorHAnsi" w:hAnsiTheme="minorHAnsi"/>
          <w:bCs/>
          <w:kern w:val="28"/>
          <w:szCs w:val="24"/>
          <w:u w:val="single"/>
        </w:rPr>
        <w:lastRenderedPageBreak/>
        <w:t>Schätzung der Messunsicherheit</w:t>
      </w:r>
      <w:bookmarkEnd w:id="14"/>
    </w:p>
    <w:p w:rsidR="00D44DF1" w:rsidRPr="00936087" w:rsidRDefault="00D44DF1" w:rsidP="000D4212">
      <w:pPr>
        <w:ind w:left="864"/>
        <w:jc w:val="both"/>
        <w:rPr>
          <w:rFonts w:asciiTheme="minorHAnsi" w:hAnsiTheme="minorHAnsi"/>
          <w:bCs/>
          <w:kern w:val="28"/>
          <w:sz w:val="24"/>
          <w:szCs w:val="24"/>
        </w:rPr>
      </w:pPr>
      <w:r w:rsidRPr="00936087">
        <w:rPr>
          <w:rFonts w:asciiTheme="minorHAnsi" w:hAnsiTheme="minorHAnsi"/>
          <w:bCs/>
          <w:kern w:val="28"/>
          <w:sz w:val="24"/>
          <w:szCs w:val="24"/>
        </w:rPr>
        <w:t>Alle Komponenten der Messunsicherheit sind zu ermitteln und eine vernünftige Schätzung sicherzustellen.</w:t>
      </w:r>
    </w:p>
    <w:p w:rsidR="00D44DF1" w:rsidRPr="00936087" w:rsidRDefault="00D44DF1" w:rsidP="000D4212">
      <w:pPr>
        <w:ind w:left="864"/>
        <w:jc w:val="both"/>
        <w:rPr>
          <w:rFonts w:asciiTheme="minorHAnsi" w:hAnsiTheme="minorHAnsi"/>
          <w:bCs/>
          <w:kern w:val="28"/>
          <w:sz w:val="24"/>
          <w:szCs w:val="24"/>
        </w:rPr>
      </w:pPr>
      <w:r w:rsidRPr="00936087">
        <w:rPr>
          <w:rFonts w:asciiTheme="minorHAnsi" w:hAnsiTheme="minorHAnsi"/>
          <w:bCs/>
          <w:kern w:val="28"/>
          <w:sz w:val="24"/>
          <w:szCs w:val="24"/>
        </w:rPr>
        <w:t>Unsicherheitskomponenten:</w:t>
      </w:r>
    </w:p>
    <w:p w:rsidR="00D44DF1" w:rsidRPr="00936087" w:rsidRDefault="00D44DF1" w:rsidP="000D4212">
      <w:pPr>
        <w:numPr>
          <w:ilvl w:val="0"/>
          <w:numId w:val="45"/>
        </w:numPr>
        <w:tabs>
          <w:tab w:val="clear" w:pos="720"/>
          <w:tab w:val="num" w:pos="1584"/>
        </w:tabs>
        <w:ind w:left="1584"/>
        <w:jc w:val="both"/>
        <w:rPr>
          <w:rFonts w:asciiTheme="minorHAnsi" w:hAnsiTheme="minorHAnsi"/>
          <w:bCs/>
          <w:kern w:val="28"/>
          <w:sz w:val="24"/>
          <w:szCs w:val="24"/>
        </w:rPr>
      </w:pPr>
      <w:r w:rsidRPr="00936087">
        <w:rPr>
          <w:rFonts w:asciiTheme="minorHAnsi" w:hAnsiTheme="minorHAnsi"/>
          <w:bCs/>
          <w:kern w:val="28"/>
          <w:sz w:val="24"/>
          <w:szCs w:val="24"/>
        </w:rPr>
        <w:t xml:space="preserve">Bezugsnormale, </w:t>
      </w:r>
    </w:p>
    <w:p w:rsidR="00D44DF1" w:rsidRPr="00936087" w:rsidRDefault="00D44DF1" w:rsidP="000D4212">
      <w:pPr>
        <w:numPr>
          <w:ilvl w:val="0"/>
          <w:numId w:val="45"/>
        </w:numPr>
        <w:ind w:left="1584"/>
        <w:jc w:val="both"/>
        <w:rPr>
          <w:rFonts w:asciiTheme="minorHAnsi" w:hAnsiTheme="minorHAnsi"/>
          <w:bCs/>
          <w:kern w:val="28"/>
          <w:sz w:val="24"/>
          <w:szCs w:val="24"/>
        </w:rPr>
      </w:pPr>
      <w:r w:rsidRPr="00936087">
        <w:rPr>
          <w:rFonts w:asciiTheme="minorHAnsi" w:hAnsiTheme="minorHAnsi"/>
          <w:bCs/>
          <w:kern w:val="28"/>
          <w:sz w:val="24"/>
          <w:szCs w:val="24"/>
        </w:rPr>
        <w:t>Referenzmaterial,</w:t>
      </w:r>
    </w:p>
    <w:p w:rsidR="00D44DF1" w:rsidRPr="00936087" w:rsidRDefault="00D44DF1" w:rsidP="000D4212">
      <w:pPr>
        <w:numPr>
          <w:ilvl w:val="0"/>
          <w:numId w:val="45"/>
        </w:numPr>
        <w:ind w:left="1584"/>
        <w:jc w:val="both"/>
        <w:rPr>
          <w:rFonts w:asciiTheme="minorHAnsi" w:hAnsiTheme="minorHAnsi"/>
          <w:bCs/>
          <w:kern w:val="28"/>
          <w:sz w:val="24"/>
          <w:szCs w:val="24"/>
        </w:rPr>
      </w:pPr>
      <w:r w:rsidRPr="00936087">
        <w:rPr>
          <w:rFonts w:asciiTheme="minorHAnsi" w:hAnsiTheme="minorHAnsi"/>
          <w:bCs/>
          <w:kern w:val="28"/>
          <w:sz w:val="24"/>
          <w:szCs w:val="24"/>
        </w:rPr>
        <w:t>Umgebungsbedingungen,</w:t>
      </w:r>
    </w:p>
    <w:p w:rsidR="00D44DF1" w:rsidRPr="00936087" w:rsidRDefault="00D44DF1" w:rsidP="000D4212">
      <w:pPr>
        <w:numPr>
          <w:ilvl w:val="0"/>
          <w:numId w:val="45"/>
        </w:numPr>
        <w:ind w:left="1584"/>
        <w:jc w:val="both"/>
        <w:rPr>
          <w:rFonts w:asciiTheme="minorHAnsi" w:hAnsiTheme="minorHAnsi"/>
          <w:bCs/>
          <w:kern w:val="28"/>
          <w:sz w:val="24"/>
          <w:szCs w:val="24"/>
        </w:rPr>
      </w:pPr>
      <w:r w:rsidRPr="00936087">
        <w:rPr>
          <w:rFonts w:asciiTheme="minorHAnsi" w:hAnsiTheme="minorHAnsi"/>
          <w:bCs/>
          <w:kern w:val="28"/>
          <w:sz w:val="24"/>
          <w:szCs w:val="24"/>
        </w:rPr>
        <w:t>Zustand des zu prüfenden oder zu kalibrierenden Gegenstands.</w:t>
      </w:r>
    </w:p>
    <w:p w:rsidR="00D44DF1" w:rsidRPr="00835B98" w:rsidRDefault="00D44DF1" w:rsidP="000D4212">
      <w:pPr>
        <w:ind w:left="864"/>
        <w:jc w:val="both"/>
        <w:rPr>
          <w:rFonts w:asciiTheme="minorHAnsi" w:hAnsiTheme="minorHAnsi"/>
          <w:bCs/>
          <w:color w:val="FF0000"/>
          <w:kern w:val="28"/>
          <w:sz w:val="24"/>
          <w:szCs w:val="24"/>
        </w:rPr>
      </w:pPr>
    </w:p>
    <w:p w:rsidR="00D44DF1" w:rsidRPr="00936087" w:rsidRDefault="00D44DF1" w:rsidP="000D4212">
      <w:pPr>
        <w:ind w:left="864"/>
        <w:jc w:val="both"/>
        <w:rPr>
          <w:rFonts w:asciiTheme="minorHAnsi" w:hAnsiTheme="minorHAnsi"/>
          <w:bCs/>
          <w:kern w:val="28"/>
          <w:sz w:val="24"/>
          <w:szCs w:val="24"/>
        </w:rPr>
      </w:pPr>
      <w:r w:rsidRPr="00936087">
        <w:rPr>
          <w:rFonts w:asciiTheme="minorHAnsi" w:hAnsiTheme="minorHAnsi"/>
          <w:bCs/>
          <w:kern w:val="28"/>
          <w:sz w:val="24"/>
          <w:szCs w:val="24"/>
        </w:rPr>
        <w:t>Die Messunsicherheit im medizinischen Labor ist abhängig von</w:t>
      </w:r>
      <w:r w:rsidR="00936087" w:rsidRPr="00936087">
        <w:rPr>
          <w:rFonts w:asciiTheme="minorHAnsi" w:hAnsiTheme="minorHAnsi"/>
          <w:bCs/>
          <w:kern w:val="28"/>
          <w:sz w:val="24"/>
          <w:szCs w:val="24"/>
        </w:rPr>
        <w:t>:</w:t>
      </w:r>
    </w:p>
    <w:p w:rsidR="00D44DF1" w:rsidRPr="00936087" w:rsidRDefault="00D44DF1" w:rsidP="000D4212">
      <w:pPr>
        <w:numPr>
          <w:ilvl w:val="0"/>
          <w:numId w:val="45"/>
        </w:numPr>
        <w:ind w:left="1584"/>
        <w:jc w:val="both"/>
        <w:rPr>
          <w:rFonts w:asciiTheme="minorHAnsi" w:hAnsiTheme="minorHAnsi"/>
          <w:bCs/>
          <w:kern w:val="28"/>
          <w:sz w:val="24"/>
          <w:szCs w:val="24"/>
        </w:rPr>
      </w:pPr>
      <w:r w:rsidRPr="00936087">
        <w:rPr>
          <w:rFonts w:asciiTheme="minorHAnsi" w:hAnsiTheme="minorHAnsi"/>
          <w:bCs/>
          <w:kern w:val="28"/>
          <w:sz w:val="24"/>
          <w:szCs w:val="24"/>
        </w:rPr>
        <w:t>Prä</w:t>
      </w:r>
      <w:r w:rsidR="00936087" w:rsidRPr="00936087">
        <w:rPr>
          <w:rFonts w:asciiTheme="minorHAnsi" w:hAnsiTheme="minorHAnsi"/>
          <w:bCs/>
          <w:kern w:val="28"/>
          <w:sz w:val="24"/>
          <w:szCs w:val="24"/>
        </w:rPr>
        <w:t>a</w:t>
      </w:r>
      <w:r w:rsidRPr="00936087">
        <w:rPr>
          <w:rFonts w:asciiTheme="minorHAnsi" w:hAnsiTheme="minorHAnsi"/>
          <w:bCs/>
          <w:kern w:val="28"/>
          <w:sz w:val="24"/>
          <w:szCs w:val="24"/>
        </w:rPr>
        <w:t>nalytischer Varianz,</w:t>
      </w:r>
    </w:p>
    <w:p w:rsidR="00D44DF1" w:rsidRPr="00936087" w:rsidRDefault="00D44DF1" w:rsidP="000D4212">
      <w:pPr>
        <w:numPr>
          <w:ilvl w:val="0"/>
          <w:numId w:val="45"/>
        </w:numPr>
        <w:ind w:left="1584"/>
        <w:jc w:val="both"/>
        <w:rPr>
          <w:rFonts w:asciiTheme="minorHAnsi" w:hAnsiTheme="minorHAnsi"/>
          <w:bCs/>
          <w:kern w:val="28"/>
          <w:sz w:val="24"/>
          <w:szCs w:val="24"/>
        </w:rPr>
      </w:pPr>
      <w:r w:rsidRPr="00936087">
        <w:rPr>
          <w:rFonts w:asciiTheme="minorHAnsi" w:hAnsiTheme="minorHAnsi"/>
          <w:bCs/>
          <w:kern w:val="28"/>
          <w:sz w:val="24"/>
          <w:szCs w:val="24"/>
        </w:rPr>
        <w:t>Analytischer Varianz (Qualität und Zustand des Messinstruments Analyseverfahren, Matrix des Untersuchungsmaterials</w:t>
      </w:r>
      <w:r w:rsidR="00936087" w:rsidRPr="00936087">
        <w:rPr>
          <w:rFonts w:asciiTheme="minorHAnsi" w:hAnsiTheme="minorHAnsi"/>
          <w:bCs/>
          <w:kern w:val="28"/>
          <w:sz w:val="24"/>
          <w:szCs w:val="24"/>
        </w:rPr>
        <w:t>)</w:t>
      </w:r>
      <w:r w:rsidRPr="00936087">
        <w:rPr>
          <w:rFonts w:asciiTheme="minorHAnsi" w:hAnsiTheme="minorHAnsi"/>
          <w:bCs/>
          <w:kern w:val="28"/>
          <w:sz w:val="24"/>
          <w:szCs w:val="24"/>
        </w:rPr>
        <w:t xml:space="preserve">, </w:t>
      </w:r>
    </w:p>
    <w:p w:rsidR="00D44DF1" w:rsidRPr="00936087" w:rsidRDefault="00D44DF1" w:rsidP="000D4212">
      <w:pPr>
        <w:numPr>
          <w:ilvl w:val="0"/>
          <w:numId w:val="45"/>
        </w:numPr>
        <w:ind w:left="1584"/>
        <w:jc w:val="both"/>
        <w:rPr>
          <w:rFonts w:asciiTheme="minorHAnsi" w:hAnsiTheme="minorHAnsi"/>
          <w:bCs/>
          <w:kern w:val="28"/>
          <w:sz w:val="24"/>
          <w:szCs w:val="24"/>
        </w:rPr>
      </w:pPr>
      <w:r w:rsidRPr="00936087">
        <w:rPr>
          <w:rFonts w:asciiTheme="minorHAnsi" w:hAnsiTheme="minorHAnsi"/>
          <w:bCs/>
          <w:kern w:val="28"/>
          <w:sz w:val="24"/>
          <w:szCs w:val="24"/>
        </w:rPr>
        <w:t>Biologischer Varianz,</w:t>
      </w:r>
    </w:p>
    <w:p w:rsidR="00D44DF1" w:rsidRPr="00936087" w:rsidRDefault="00D44DF1" w:rsidP="000D4212">
      <w:pPr>
        <w:numPr>
          <w:ilvl w:val="0"/>
          <w:numId w:val="45"/>
        </w:numPr>
        <w:ind w:left="1584"/>
        <w:jc w:val="both"/>
        <w:rPr>
          <w:rFonts w:asciiTheme="minorHAnsi" w:hAnsiTheme="minorHAnsi"/>
          <w:bCs/>
          <w:kern w:val="28"/>
          <w:sz w:val="24"/>
          <w:szCs w:val="24"/>
        </w:rPr>
      </w:pPr>
      <w:r w:rsidRPr="00936087">
        <w:rPr>
          <w:rFonts w:asciiTheme="minorHAnsi" w:hAnsiTheme="minorHAnsi"/>
          <w:bCs/>
          <w:kern w:val="28"/>
          <w:sz w:val="24"/>
          <w:szCs w:val="24"/>
        </w:rPr>
        <w:t>Intrapersoneller Varianz (Fachkompetenz aller am Prüfvorgang beteiligter Personen).</w:t>
      </w:r>
    </w:p>
    <w:p w:rsidR="00703594" w:rsidRPr="00936087" w:rsidRDefault="00703594" w:rsidP="00936087">
      <w:pPr>
        <w:pStyle w:val="berschrift4"/>
        <w:jc w:val="both"/>
        <w:rPr>
          <w:rFonts w:asciiTheme="minorHAnsi" w:hAnsiTheme="minorHAnsi"/>
          <w:bCs/>
          <w:kern w:val="28"/>
          <w:szCs w:val="24"/>
          <w:u w:val="single"/>
        </w:rPr>
      </w:pPr>
      <w:bookmarkStart w:id="16" w:name="_Toc469572790"/>
      <w:r w:rsidRPr="00936087">
        <w:rPr>
          <w:rFonts w:asciiTheme="minorHAnsi" w:hAnsiTheme="minorHAnsi"/>
          <w:bCs/>
          <w:kern w:val="28"/>
          <w:szCs w:val="24"/>
          <w:u w:val="single"/>
        </w:rPr>
        <w:t>Ermittlung der Messunsicherheit</w:t>
      </w:r>
      <w:bookmarkEnd w:id="16"/>
    </w:p>
    <w:p w:rsidR="00D44DF1" w:rsidRPr="00936087" w:rsidRDefault="00D44DF1" w:rsidP="000D4212">
      <w:pPr>
        <w:numPr>
          <w:ilvl w:val="0"/>
          <w:numId w:val="45"/>
        </w:numPr>
        <w:ind w:left="1584"/>
        <w:jc w:val="both"/>
        <w:rPr>
          <w:rFonts w:asciiTheme="minorHAnsi" w:hAnsiTheme="minorHAnsi"/>
          <w:bCs/>
          <w:kern w:val="28"/>
          <w:sz w:val="24"/>
          <w:szCs w:val="24"/>
        </w:rPr>
      </w:pPr>
      <w:r w:rsidRPr="00936087">
        <w:rPr>
          <w:rFonts w:asciiTheme="minorHAnsi" w:hAnsiTheme="minorHAnsi"/>
          <w:bCs/>
          <w:kern w:val="28"/>
          <w:sz w:val="24"/>
          <w:szCs w:val="24"/>
        </w:rPr>
        <w:t>Analyse von zertifiziertem Referenzmaterial,</w:t>
      </w:r>
    </w:p>
    <w:p w:rsidR="00D44DF1" w:rsidRPr="00936087" w:rsidRDefault="00D44DF1" w:rsidP="000D4212">
      <w:pPr>
        <w:numPr>
          <w:ilvl w:val="0"/>
          <w:numId w:val="45"/>
        </w:numPr>
        <w:ind w:left="1584"/>
        <w:jc w:val="both"/>
        <w:rPr>
          <w:rFonts w:asciiTheme="minorHAnsi" w:hAnsiTheme="minorHAnsi"/>
          <w:bCs/>
          <w:kern w:val="28"/>
          <w:sz w:val="24"/>
          <w:szCs w:val="24"/>
        </w:rPr>
      </w:pPr>
      <w:r w:rsidRPr="00936087">
        <w:rPr>
          <w:rFonts w:asciiTheme="minorHAnsi" w:hAnsiTheme="minorHAnsi"/>
          <w:bCs/>
          <w:kern w:val="28"/>
          <w:sz w:val="24"/>
          <w:szCs w:val="24"/>
        </w:rPr>
        <w:t>Ringversuchsdaten,</w:t>
      </w:r>
    </w:p>
    <w:p w:rsidR="00D44DF1" w:rsidRPr="00936087" w:rsidRDefault="00D44DF1" w:rsidP="000D4212">
      <w:pPr>
        <w:numPr>
          <w:ilvl w:val="0"/>
          <w:numId w:val="45"/>
        </w:numPr>
        <w:ind w:left="1584"/>
        <w:jc w:val="both"/>
        <w:rPr>
          <w:rFonts w:asciiTheme="minorHAnsi" w:hAnsiTheme="minorHAnsi"/>
          <w:bCs/>
          <w:kern w:val="28"/>
          <w:sz w:val="24"/>
          <w:szCs w:val="24"/>
        </w:rPr>
      </w:pPr>
      <w:r w:rsidRPr="00936087">
        <w:rPr>
          <w:rFonts w:asciiTheme="minorHAnsi" w:hAnsiTheme="minorHAnsi"/>
          <w:bCs/>
          <w:kern w:val="28"/>
          <w:sz w:val="24"/>
          <w:szCs w:val="24"/>
        </w:rPr>
        <w:t>Durchführung von Wiederfindungsexperimenten,</w:t>
      </w:r>
    </w:p>
    <w:p w:rsidR="00D44DF1" w:rsidRPr="00936087" w:rsidRDefault="00D44DF1" w:rsidP="000D4212">
      <w:pPr>
        <w:numPr>
          <w:ilvl w:val="0"/>
          <w:numId w:val="45"/>
        </w:numPr>
        <w:ind w:left="1584"/>
        <w:jc w:val="both"/>
        <w:rPr>
          <w:rFonts w:asciiTheme="minorHAnsi" w:hAnsiTheme="minorHAnsi"/>
          <w:bCs/>
          <w:kern w:val="28"/>
          <w:sz w:val="24"/>
          <w:szCs w:val="24"/>
        </w:rPr>
      </w:pPr>
      <w:r w:rsidRPr="00936087">
        <w:rPr>
          <w:rFonts w:asciiTheme="minorHAnsi" w:hAnsiTheme="minorHAnsi"/>
          <w:bCs/>
          <w:kern w:val="28"/>
          <w:sz w:val="24"/>
          <w:szCs w:val="24"/>
        </w:rPr>
        <w:t>gemessene Laborpräzision mit Präzisionskontrollproben.</w:t>
      </w:r>
    </w:p>
    <w:p w:rsidR="00D44DF1" w:rsidRPr="00835B98" w:rsidRDefault="00D44DF1" w:rsidP="000D4212">
      <w:pPr>
        <w:ind w:left="864"/>
        <w:jc w:val="both"/>
        <w:rPr>
          <w:rFonts w:asciiTheme="minorHAnsi" w:hAnsiTheme="minorHAnsi"/>
          <w:bCs/>
          <w:color w:val="FF0000"/>
          <w:kern w:val="28"/>
          <w:sz w:val="24"/>
          <w:szCs w:val="24"/>
        </w:rPr>
      </w:pPr>
    </w:p>
    <w:p w:rsidR="00D44DF1" w:rsidRPr="00936087" w:rsidRDefault="00D44DF1" w:rsidP="000D4212">
      <w:pPr>
        <w:ind w:left="864"/>
        <w:jc w:val="both"/>
        <w:rPr>
          <w:rFonts w:asciiTheme="minorHAnsi" w:hAnsiTheme="minorHAnsi"/>
          <w:bCs/>
          <w:kern w:val="28"/>
          <w:sz w:val="24"/>
          <w:szCs w:val="24"/>
        </w:rPr>
      </w:pPr>
      <w:r w:rsidRPr="00936087">
        <w:rPr>
          <w:rFonts w:asciiTheme="minorHAnsi" w:hAnsiTheme="minorHAnsi"/>
          <w:bCs/>
          <w:kern w:val="28"/>
          <w:sz w:val="24"/>
          <w:szCs w:val="24"/>
        </w:rPr>
        <w:t>Messunsicherheit (nach DIN EN ISO/IEC 17025) muss angegeben werden, wenn sie</w:t>
      </w:r>
      <w:r w:rsidR="00936087" w:rsidRPr="00936087">
        <w:rPr>
          <w:rFonts w:asciiTheme="minorHAnsi" w:hAnsiTheme="minorHAnsi"/>
          <w:bCs/>
          <w:kern w:val="28"/>
          <w:sz w:val="24"/>
          <w:szCs w:val="24"/>
        </w:rPr>
        <w:t>:</w:t>
      </w:r>
    </w:p>
    <w:p w:rsidR="00D44DF1" w:rsidRPr="00936087" w:rsidRDefault="00D44DF1" w:rsidP="000D4212">
      <w:pPr>
        <w:numPr>
          <w:ilvl w:val="0"/>
          <w:numId w:val="45"/>
        </w:numPr>
        <w:ind w:left="1584"/>
        <w:jc w:val="both"/>
        <w:rPr>
          <w:rFonts w:asciiTheme="minorHAnsi" w:hAnsiTheme="minorHAnsi"/>
          <w:bCs/>
          <w:kern w:val="28"/>
          <w:sz w:val="24"/>
          <w:szCs w:val="24"/>
        </w:rPr>
      </w:pPr>
      <w:r w:rsidRPr="00936087">
        <w:rPr>
          <w:rFonts w:asciiTheme="minorHAnsi" w:hAnsiTheme="minorHAnsi"/>
          <w:bCs/>
          <w:kern w:val="28"/>
          <w:sz w:val="24"/>
          <w:szCs w:val="24"/>
        </w:rPr>
        <w:t>für das Prüfergebnis von Bedeutung ist,</w:t>
      </w:r>
    </w:p>
    <w:p w:rsidR="00D44DF1" w:rsidRPr="00936087" w:rsidRDefault="00D44DF1" w:rsidP="000D4212">
      <w:pPr>
        <w:numPr>
          <w:ilvl w:val="0"/>
          <w:numId w:val="45"/>
        </w:numPr>
        <w:ind w:left="1584"/>
        <w:jc w:val="both"/>
        <w:rPr>
          <w:rFonts w:asciiTheme="minorHAnsi" w:hAnsiTheme="minorHAnsi"/>
          <w:bCs/>
          <w:kern w:val="28"/>
          <w:sz w:val="24"/>
          <w:szCs w:val="24"/>
        </w:rPr>
      </w:pPr>
      <w:r w:rsidRPr="00936087">
        <w:rPr>
          <w:rFonts w:asciiTheme="minorHAnsi" w:hAnsiTheme="minorHAnsi"/>
          <w:bCs/>
          <w:kern w:val="28"/>
          <w:sz w:val="24"/>
          <w:szCs w:val="24"/>
        </w:rPr>
        <w:t>die Einhaltung von Grenzwerten in Frage stellt,</w:t>
      </w:r>
    </w:p>
    <w:p w:rsidR="00D44DF1" w:rsidRPr="00936087" w:rsidRDefault="00D44DF1" w:rsidP="000D4212">
      <w:pPr>
        <w:numPr>
          <w:ilvl w:val="0"/>
          <w:numId w:val="45"/>
        </w:numPr>
        <w:ind w:left="1584"/>
        <w:jc w:val="both"/>
        <w:rPr>
          <w:rFonts w:asciiTheme="minorHAnsi" w:hAnsiTheme="minorHAnsi"/>
          <w:bCs/>
          <w:kern w:val="28"/>
          <w:sz w:val="24"/>
          <w:szCs w:val="24"/>
        </w:rPr>
      </w:pPr>
      <w:r w:rsidRPr="00936087">
        <w:rPr>
          <w:rFonts w:asciiTheme="minorHAnsi" w:hAnsiTheme="minorHAnsi"/>
          <w:bCs/>
          <w:kern w:val="28"/>
          <w:sz w:val="24"/>
          <w:szCs w:val="24"/>
        </w:rPr>
        <w:t>Entscheidung bzgl. der Einhaltung einer Spezifikation,</w:t>
      </w:r>
    </w:p>
    <w:p w:rsidR="00D44DF1" w:rsidRPr="00936087" w:rsidRDefault="00D44DF1" w:rsidP="000D4212">
      <w:pPr>
        <w:numPr>
          <w:ilvl w:val="0"/>
          <w:numId w:val="45"/>
        </w:numPr>
        <w:ind w:left="1584"/>
        <w:jc w:val="both"/>
        <w:rPr>
          <w:rFonts w:asciiTheme="minorHAnsi" w:hAnsiTheme="minorHAnsi"/>
          <w:bCs/>
          <w:kern w:val="28"/>
          <w:sz w:val="24"/>
          <w:szCs w:val="24"/>
        </w:rPr>
      </w:pPr>
      <w:r w:rsidRPr="00936087">
        <w:rPr>
          <w:rFonts w:asciiTheme="minorHAnsi" w:hAnsiTheme="minorHAnsi"/>
          <w:bCs/>
          <w:kern w:val="28"/>
          <w:sz w:val="24"/>
          <w:szCs w:val="24"/>
        </w:rPr>
        <w:t>vom Kunden verlangt wird.</w:t>
      </w:r>
    </w:p>
    <w:p w:rsidR="00D44DF1" w:rsidRPr="00936087" w:rsidRDefault="00D44DF1" w:rsidP="000D4212">
      <w:pPr>
        <w:ind w:left="864"/>
        <w:jc w:val="both"/>
        <w:rPr>
          <w:rFonts w:asciiTheme="minorHAnsi" w:hAnsiTheme="minorHAnsi"/>
          <w:bCs/>
          <w:kern w:val="28"/>
          <w:sz w:val="24"/>
          <w:szCs w:val="24"/>
        </w:rPr>
      </w:pPr>
      <w:r w:rsidRPr="00936087">
        <w:rPr>
          <w:rFonts w:asciiTheme="minorHAnsi" w:hAnsiTheme="minorHAnsi"/>
          <w:bCs/>
          <w:kern w:val="28"/>
          <w:sz w:val="24"/>
          <w:szCs w:val="24"/>
        </w:rPr>
        <w:t>Die Bestimmung der Messunsicherheit ist nicht notwendig bei qualitativen und halbquantitativen Verfahren</w:t>
      </w:r>
      <w:r w:rsidR="00936087">
        <w:rPr>
          <w:rFonts w:asciiTheme="minorHAnsi" w:hAnsiTheme="minorHAnsi"/>
          <w:bCs/>
          <w:kern w:val="28"/>
          <w:sz w:val="24"/>
          <w:szCs w:val="24"/>
        </w:rPr>
        <w:t>.</w:t>
      </w:r>
    </w:p>
    <w:p w:rsidR="00D44DF1" w:rsidRDefault="00D44DF1" w:rsidP="000D4212">
      <w:pPr>
        <w:jc w:val="both"/>
        <w:rPr>
          <w:rFonts w:asciiTheme="minorHAnsi" w:hAnsiTheme="minorHAnsi"/>
          <w:bCs/>
          <w:kern w:val="28"/>
          <w:sz w:val="24"/>
          <w:szCs w:val="24"/>
        </w:rPr>
      </w:pPr>
    </w:p>
    <w:p w:rsidR="000D4212" w:rsidRDefault="000D4212" w:rsidP="000D4212">
      <w:pPr>
        <w:jc w:val="both"/>
        <w:rPr>
          <w:rFonts w:asciiTheme="minorHAnsi" w:hAnsiTheme="minorHAnsi"/>
          <w:bCs/>
          <w:kern w:val="28"/>
          <w:sz w:val="24"/>
          <w:szCs w:val="24"/>
        </w:rPr>
      </w:pPr>
    </w:p>
    <w:p w:rsidR="000D4212" w:rsidRPr="00835B98" w:rsidRDefault="000D4212" w:rsidP="000D4212">
      <w:pPr>
        <w:jc w:val="both"/>
        <w:rPr>
          <w:rFonts w:asciiTheme="minorHAnsi" w:hAnsiTheme="minorHAnsi"/>
          <w:bCs/>
          <w:kern w:val="28"/>
          <w:sz w:val="24"/>
          <w:szCs w:val="24"/>
        </w:rPr>
      </w:pPr>
    </w:p>
    <w:p w:rsidR="00703594" w:rsidRPr="00835B98" w:rsidRDefault="00D44DF1" w:rsidP="000D4212">
      <w:pPr>
        <w:pStyle w:val="berschrift3"/>
        <w:jc w:val="both"/>
        <w:rPr>
          <w:rFonts w:asciiTheme="minorHAnsi" w:hAnsiTheme="minorHAnsi"/>
          <w:bCs/>
          <w:i/>
          <w:kern w:val="28"/>
          <w:sz w:val="24"/>
          <w:szCs w:val="24"/>
          <w:lang w:val="x-none"/>
        </w:rPr>
      </w:pPr>
      <w:r w:rsidRPr="00835B98">
        <w:rPr>
          <w:rFonts w:asciiTheme="minorHAnsi" w:hAnsiTheme="minorHAnsi"/>
          <w:bCs/>
          <w:i/>
          <w:kern w:val="28"/>
          <w:sz w:val="24"/>
          <w:szCs w:val="24"/>
          <w:lang w:val="x-none"/>
        </w:rPr>
        <w:lastRenderedPageBreak/>
        <w:t>Computer</w:t>
      </w:r>
      <w:r w:rsidRPr="00835B98">
        <w:rPr>
          <w:rFonts w:asciiTheme="minorHAnsi" w:hAnsiTheme="minorHAnsi"/>
          <w:bCs/>
          <w:i/>
          <w:kern w:val="28"/>
          <w:sz w:val="24"/>
          <w:szCs w:val="24"/>
        </w:rPr>
        <w:t>- /</w:t>
      </w:r>
      <w:proofErr w:type="spellStart"/>
      <w:r w:rsidRPr="00835B98">
        <w:rPr>
          <w:rFonts w:asciiTheme="minorHAnsi" w:hAnsiTheme="minorHAnsi"/>
          <w:bCs/>
          <w:i/>
          <w:kern w:val="28"/>
          <w:sz w:val="24"/>
          <w:szCs w:val="24"/>
        </w:rPr>
        <w:t>Softwarev</w:t>
      </w:r>
      <w:r w:rsidR="00703594" w:rsidRPr="00835B98">
        <w:rPr>
          <w:rFonts w:asciiTheme="minorHAnsi" w:hAnsiTheme="minorHAnsi"/>
          <w:bCs/>
          <w:i/>
          <w:kern w:val="28"/>
          <w:sz w:val="24"/>
          <w:szCs w:val="24"/>
          <w:lang w:val="x-none"/>
        </w:rPr>
        <w:t>alidi</w:t>
      </w:r>
      <w:r w:rsidRPr="00835B98">
        <w:rPr>
          <w:rFonts w:asciiTheme="minorHAnsi" w:hAnsiTheme="minorHAnsi"/>
          <w:bCs/>
          <w:i/>
          <w:kern w:val="28"/>
          <w:sz w:val="24"/>
          <w:szCs w:val="24"/>
        </w:rPr>
        <w:t>erung</w:t>
      </w:r>
      <w:proofErr w:type="spellEnd"/>
      <w:r w:rsidR="00703594" w:rsidRPr="00835B98">
        <w:rPr>
          <w:rFonts w:asciiTheme="minorHAnsi" w:hAnsiTheme="minorHAnsi"/>
          <w:bCs/>
          <w:i/>
          <w:kern w:val="28"/>
          <w:sz w:val="24"/>
          <w:szCs w:val="24"/>
          <w:lang w:val="x-none"/>
        </w:rPr>
        <w:t xml:space="preserve">: </w:t>
      </w:r>
    </w:p>
    <w:p w:rsidR="00D44DF1" w:rsidRPr="00835B98" w:rsidRDefault="00D44DF1" w:rsidP="000D4212">
      <w:pPr>
        <w:jc w:val="both"/>
        <w:rPr>
          <w:rFonts w:asciiTheme="minorHAnsi" w:hAnsiTheme="minorHAnsi"/>
          <w:bCs/>
          <w:kern w:val="28"/>
          <w:sz w:val="24"/>
          <w:szCs w:val="24"/>
        </w:rPr>
      </w:pPr>
    </w:p>
    <w:p w:rsidR="00D44DF1" w:rsidRPr="00835B98" w:rsidRDefault="00D44DF1" w:rsidP="000D4212">
      <w:pPr>
        <w:ind w:left="720"/>
        <w:jc w:val="both"/>
        <w:rPr>
          <w:rFonts w:asciiTheme="minorHAnsi" w:hAnsiTheme="minorHAnsi"/>
          <w:bCs/>
          <w:kern w:val="28"/>
          <w:sz w:val="24"/>
          <w:szCs w:val="24"/>
        </w:rPr>
      </w:pPr>
      <w:r w:rsidRPr="00835B98">
        <w:rPr>
          <w:rFonts w:asciiTheme="minorHAnsi" w:hAnsiTheme="minorHAnsi"/>
          <w:bCs/>
          <w:kern w:val="28"/>
          <w:sz w:val="24"/>
          <w:szCs w:val="24"/>
        </w:rPr>
        <w:t>Der Gerätehersteller sollte Softwareentwicklung und –</w:t>
      </w:r>
      <w:proofErr w:type="spellStart"/>
      <w:r w:rsidRPr="00835B98">
        <w:rPr>
          <w:rFonts w:asciiTheme="minorHAnsi" w:hAnsiTheme="minorHAnsi"/>
          <w:bCs/>
          <w:kern w:val="28"/>
          <w:sz w:val="24"/>
          <w:szCs w:val="24"/>
        </w:rPr>
        <w:t>validierung</w:t>
      </w:r>
      <w:proofErr w:type="spellEnd"/>
      <w:r w:rsidRPr="00835B98">
        <w:rPr>
          <w:rFonts w:asciiTheme="minorHAnsi" w:hAnsiTheme="minorHAnsi"/>
          <w:bCs/>
          <w:kern w:val="28"/>
          <w:sz w:val="24"/>
          <w:szCs w:val="24"/>
        </w:rPr>
        <w:t xml:space="preserve"> ggf. nach "GAMP - </w:t>
      </w:r>
      <w:proofErr w:type="spellStart"/>
      <w:r w:rsidRPr="00835B98">
        <w:rPr>
          <w:rFonts w:asciiTheme="minorHAnsi" w:hAnsiTheme="minorHAnsi"/>
          <w:bCs/>
          <w:kern w:val="28"/>
          <w:sz w:val="24"/>
          <w:szCs w:val="24"/>
        </w:rPr>
        <w:t>Good</w:t>
      </w:r>
      <w:proofErr w:type="spellEnd"/>
      <w:r w:rsidRPr="00835B98">
        <w:rPr>
          <w:rFonts w:asciiTheme="minorHAnsi" w:hAnsiTheme="minorHAnsi"/>
          <w:bCs/>
          <w:kern w:val="28"/>
          <w:sz w:val="24"/>
          <w:szCs w:val="24"/>
        </w:rPr>
        <w:t xml:space="preserve"> Practice Guide: Validation </w:t>
      </w:r>
      <w:proofErr w:type="spellStart"/>
      <w:r w:rsidRPr="00835B98">
        <w:rPr>
          <w:rFonts w:asciiTheme="minorHAnsi" w:hAnsiTheme="minorHAnsi"/>
          <w:bCs/>
          <w:kern w:val="28"/>
          <w:sz w:val="24"/>
          <w:szCs w:val="24"/>
        </w:rPr>
        <w:t>of</w:t>
      </w:r>
      <w:proofErr w:type="spellEnd"/>
      <w:r w:rsidRPr="00835B98">
        <w:rPr>
          <w:rFonts w:asciiTheme="minorHAnsi" w:hAnsiTheme="minorHAnsi"/>
          <w:bCs/>
          <w:kern w:val="28"/>
          <w:sz w:val="24"/>
          <w:szCs w:val="24"/>
        </w:rPr>
        <w:t xml:space="preserve"> Laboratory </w:t>
      </w:r>
      <w:proofErr w:type="spellStart"/>
      <w:r w:rsidRPr="00835B98">
        <w:rPr>
          <w:rFonts w:asciiTheme="minorHAnsi" w:hAnsiTheme="minorHAnsi"/>
          <w:bCs/>
          <w:kern w:val="28"/>
          <w:sz w:val="24"/>
          <w:szCs w:val="24"/>
        </w:rPr>
        <w:t>Computerized</w:t>
      </w:r>
      <w:proofErr w:type="spellEnd"/>
      <w:r w:rsidRPr="00835B98">
        <w:rPr>
          <w:rFonts w:asciiTheme="minorHAnsi" w:hAnsiTheme="minorHAnsi"/>
          <w:bCs/>
          <w:kern w:val="28"/>
          <w:sz w:val="24"/>
          <w:szCs w:val="24"/>
        </w:rPr>
        <w:t xml:space="preserve"> Systems" bescheinigen</w:t>
      </w:r>
    </w:p>
    <w:p w:rsidR="00D44DF1" w:rsidRPr="00835B98" w:rsidRDefault="00D44DF1" w:rsidP="000D4212">
      <w:pPr>
        <w:ind w:left="720"/>
        <w:jc w:val="both"/>
        <w:rPr>
          <w:rFonts w:asciiTheme="minorHAnsi" w:hAnsiTheme="minorHAnsi"/>
          <w:bCs/>
          <w:kern w:val="28"/>
          <w:sz w:val="24"/>
          <w:szCs w:val="24"/>
        </w:rPr>
      </w:pPr>
      <w:r w:rsidRPr="00835B98">
        <w:rPr>
          <w:rFonts w:asciiTheme="minorHAnsi" w:hAnsiTheme="minorHAnsi"/>
          <w:bCs/>
          <w:kern w:val="28"/>
          <w:sz w:val="24"/>
          <w:szCs w:val="24"/>
        </w:rPr>
        <w:t>die Validierung umfasst folgende Kriterien:</w:t>
      </w:r>
    </w:p>
    <w:p w:rsidR="00D44DF1" w:rsidRPr="00835B98" w:rsidRDefault="00D44DF1" w:rsidP="000D4212">
      <w:pPr>
        <w:numPr>
          <w:ilvl w:val="0"/>
          <w:numId w:val="47"/>
        </w:numPr>
        <w:ind w:left="1440"/>
        <w:jc w:val="both"/>
        <w:rPr>
          <w:rFonts w:asciiTheme="minorHAnsi" w:hAnsiTheme="minorHAnsi"/>
          <w:bCs/>
          <w:kern w:val="28"/>
          <w:sz w:val="24"/>
          <w:szCs w:val="24"/>
        </w:rPr>
      </w:pPr>
      <w:r w:rsidRPr="00835B98">
        <w:rPr>
          <w:rFonts w:asciiTheme="minorHAnsi" w:hAnsiTheme="minorHAnsi"/>
          <w:bCs/>
          <w:kern w:val="28"/>
          <w:sz w:val="24"/>
          <w:szCs w:val="24"/>
        </w:rPr>
        <w:t>korrekter, vollständiger Lieferumfang</w:t>
      </w:r>
    </w:p>
    <w:p w:rsidR="00D44DF1" w:rsidRPr="00835B98" w:rsidRDefault="00D44DF1" w:rsidP="000D4212">
      <w:pPr>
        <w:numPr>
          <w:ilvl w:val="0"/>
          <w:numId w:val="47"/>
        </w:numPr>
        <w:ind w:left="1440"/>
        <w:jc w:val="both"/>
        <w:rPr>
          <w:rFonts w:asciiTheme="minorHAnsi" w:hAnsiTheme="minorHAnsi"/>
          <w:bCs/>
          <w:kern w:val="28"/>
          <w:sz w:val="24"/>
          <w:szCs w:val="24"/>
        </w:rPr>
      </w:pPr>
      <w:r w:rsidRPr="00835B98">
        <w:rPr>
          <w:rFonts w:asciiTheme="minorHAnsi" w:hAnsiTheme="minorHAnsi"/>
          <w:bCs/>
          <w:kern w:val="28"/>
          <w:sz w:val="24"/>
          <w:szCs w:val="24"/>
        </w:rPr>
        <w:t xml:space="preserve">korrekte Installation </w:t>
      </w:r>
    </w:p>
    <w:p w:rsidR="00D44DF1" w:rsidRPr="00835B98" w:rsidRDefault="00D44DF1" w:rsidP="000D4212">
      <w:pPr>
        <w:numPr>
          <w:ilvl w:val="0"/>
          <w:numId w:val="47"/>
        </w:numPr>
        <w:ind w:left="1440"/>
        <w:jc w:val="both"/>
        <w:rPr>
          <w:rFonts w:asciiTheme="minorHAnsi" w:hAnsiTheme="minorHAnsi"/>
          <w:bCs/>
          <w:kern w:val="28"/>
          <w:sz w:val="24"/>
          <w:szCs w:val="24"/>
        </w:rPr>
      </w:pPr>
      <w:r w:rsidRPr="00835B98">
        <w:rPr>
          <w:rFonts w:asciiTheme="minorHAnsi" w:hAnsiTheme="minorHAnsi"/>
          <w:bCs/>
          <w:kern w:val="28"/>
          <w:sz w:val="24"/>
          <w:szCs w:val="24"/>
        </w:rPr>
        <w:t xml:space="preserve">Testung kritischer Funktionen </w:t>
      </w:r>
    </w:p>
    <w:p w:rsidR="00D44DF1" w:rsidRDefault="00D44DF1" w:rsidP="000D4212">
      <w:pPr>
        <w:numPr>
          <w:ilvl w:val="0"/>
          <w:numId w:val="47"/>
        </w:numPr>
        <w:ind w:left="1440"/>
        <w:jc w:val="both"/>
        <w:rPr>
          <w:rFonts w:asciiTheme="minorHAnsi" w:hAnsiTheme="minorHAnsi"/>
          <w:bCs/>
          <w:kern w:val="28"/>
          <w:sz w:val="24"/>
          <w:szCs w:val="24"/>
        </w:rPr>
      </w:pPr>
      <w:r w:rsidRPr="00835B98">
        <w:rPr>
          <w:rFonts w:asciiTheme="minorHAnsi" w:hAnsiTheme="minorHAnsi"/>
          <w:bCs/>
          <w:kern w:val="28"/>
          <w:sz w:val="24"/>
          <w:szCs w:val="24"/>
        </w:rPr>
        <w:t>Testung dass das computergesteuerte System erwartungsgemäß arbeitet</w:t>
      </w:r>
    </w:p>
    <w:p w:rsidR="000D4212" w:rsidRPr="00835B98" w:rsidRDefault="000D4212" w:rsidP="000D4212">
      <w:pPr>
        <w:ind w:left="1440"/>
        <w:jc w:val="both"/>
        <w:rPr>
          <w:rFonts w:asciiTheme="minorHAnsi" w:hAnsiTheme="minorHAnsi"/>
          <w:bCs/>
          <w:kern w:val="28"/>
          <w:sz w:val="24"/>
          <w:szCs w:val="24"/>
        </w:rPr>
      </w:pPr>
    </w:p>
    <w:p w:rsidR="00703594" w:rsidRPr="00835B98" w:rsidRDefault="00703594" w:rsidP="000D4212">
      <w:pPr>
        <w:pStyle w:val="berschrift2"/>
        <w:jc w:val="both"/>
        <w:rPr>
          <w:rFonts w:asciiTheme="minorHAnsi" w:hAnsiTheme="minorHAnsi"/>
          <w:bCs/>
          <w:kern w:val="28"/>
          <w:sz w:val="24"/>
          <w:szCs w:val="24"/>
          <w:u w:val="single"/>
          <w:lang w:val="x-none"/>
        </w:rPr>
      </w:pPr>
      <w:bookmarkStart w:id="17" w:name="_Toc469572791"/>
      <w:r w:rsidRPr="00835B98">
        <w:rPr>
          <w:rFonts w:asciiTheme="minorHAnsi" w:hAnsiTheme="minorHAnsi"/>
          <w:bCs/>
          <w:kern w:val="28"/>
          <w:sz w:val="24"/>
          <w:szCs w:val="24"/>
          <w:u w:val="single"/>
          <w:lang w:val="x-none"/>
        </w:rPr>
        <w:t xml:space="preserve">Freigabe neuer </w:t>
      </w:r>
      <w:r w:rsidRPr="00835B98">
        <w:rPr>
          <w:rFonts w:asciiTheme="minorHAnsi" w:hAnsiTheme="minorHAnsi"/>
          <w:bCs/>
          <w:kern w:val="28"/>
          <w:sz w:val="24"/>
          <w:szCs w:val="24"/>
          <w:u w:val="single"/>
        </w:rPr>
        <w:t>V</w:t>
      </w:r>
      <w:r w:rsidRPr="00835B98">
        <w:rPr>
          <w:rFonts w:asciiTheme="minorHAnsi" w:hAnsiTheme="minorHAnsi"/>
          <w:bCs/>
          <w:kern w:val="28"/>
          <w:sz w:val="24"/>
          <w:szCs w:val="24"/>
          <w:u w:val="single"/>
          <w:lang w:val="x-none"/>
        </w:rPr>
        <w:t>erfahren</w:t>
      </w:r>
      <w:bookmarkEnd w:id="17"/>
    </w:p>
    <w:p w:rsidR="00D44DF1" w:rsidRPr="00835B98" w:rsidRDefault="00D44DF1" w:rsidP="000D4212">
      <w:pPr>
        <w:ind w:left="576"/>
        <w:jc w:val="both"/>
        <w:rPr>
          <w:rFonts w:asciiTheme="minorHAnsi" w:hAnsiTheme="minorHAnsi"/>
          <w:bCs/>
          <w:kern w:val="28"/>
          <w:sz w:val="24"/>
          <w:szCs w:val="24"/>
        </w:rPr>
      </w:pPr>
      <w:r w:rsidRPr="00835B98">
        <w:rPr>
          <w:rFonts w:asciiTheme="minorHAnsi" w:hAnsiTheme="minorHAnsi"/>
          <w:bCs/>
          <w:kern w:val="28"/>
          <w:sz w:val="24"/>
          <w:szCs w:val="24"/>
        </w:rPr>
        <w:t>Nach Genehmigung und Freigabe durch die Verantwortlichen (gem. Kompetenzmatrix) erfolgt parallel zu notwendigen Beschaffungen die Einübung des Verfahrens.</w:t>
      </w:r>
    </w:p>
    <w:p w:rsidR="00D44DF1" w:rsidRPr="00835B98" w:rsidRDefault="00D44DF1" w:rsidP="000D4212">
      <w:pPr>
        <w:ind w:left="576"/>
        <w:jc w:val="both"/>
        <w:rPr>
          <w:rFonts w:asciiTheme="minorHAnsi" w:hAnsiTheme="minorHAnsi"/>
          <w:bCs/>
          <w:kern w:val="28"/>
          <w:sz w:val="24"/>
          <w:szCs w:val="24"/>
        </w:rPr>
      </w:pPr>
      <w:r w:rsidRPr="00835B98">
        <w:rPr>
          <w:rFonts w:asciiTheme="minorHAnsi" w:hAnsiTheme="minorHAnsi"/>
          <w:bCs/>
          <w:kern w:val="28"/>
          <w:sz w:val="24"/>
          <w:szCs w:val="24"/>
        </w:rPr>
        <w:t>Im Anschluss erfolgt die Erstellung der Arbeitsanweisung unter Einbeziehung der in der Validierungsphase ermittelten Kenndaten und aller relevanten Informationen.</w:t>
      </w:r>
    </w:p>
    <w:p w:rsidR="00D44DF1" w:rsidRPr="00835B98" w:rsidRDefault="00D44DF1" w:rsidP="000D4212">
      <w:pPr>
        <w:ind w:left="576"/>
        <w:jc w:val="both"/>
        <w:rPr>
          <w:rFonts w:asciiTheme="minorHAnsi" w:hAnsiTheme="minorHAnsi"/>
          <w:bCs/>
          <w:kern w:val="28"/>
          <w:sz w:val="24"/>
          <w:szCs w:val="24"/>
        </w:rPr>
      </w:pPr>
      <w:r w:rsidRPr="00835B98">
        <w:rPr>
          <w:rFonts w:asciiTheme="minorHAnsi" w:hAnsiTheme="minorHAnsi"/>
          <w:bCs/>
          <w:kern w:val="28"/>
          <w:sz w:val="24"/>
          <w:szCs w:val="24"/>
        </w:rPr>
        <w:t>Für qualitätsrelevante Prüf- und Prozessmittel, die zur Durchführung des Verfahrens zum Einsatz kommen, erfolgt die Planung von Wartung, Kalibrierung, Justierung sowie die Vorbereitung zur Dokumentation der Prüf- und Prozessmittelüberwachung.</w:t>
      </w:r>
    </w:p>
    <w:p w:rsidR="00D44DF1" w:rsidRPr="00835B98" w:rsidRDefault="00D44DF1" w:rsidP="000D4212">
      <w:pPr>
        <w:ind w:left="576"/>
        <w:jc w:val="both"/>
        <w:rPr>
          <w:rFonts w:asciiTheme="minorHAnsi" w:hAnsiTheme="minorHAnsi"/>
          <w:bCs/>
          <w:kern w:val="28"/>
          <w:sz w:val="24"/>
          <w:szCs w:val="24"/>
        </w:rPr>
      </w:pPr>
      <w:r w:rsidRPr="00835B98">
        <w:rPr>
          <w:rFonts w:asciiTheme="minorHAnsi" w:hAnsiTheme="minorHAnsi"/>
          <w:bCs/>
          <w:kern w:val="28"/>
          <w:sz w:val="24"/>
          <w:szCs w:val="24"/>
        </w:rPr>
        <w:t>Ein wichtiger Schritt in der Implementierungsphase ist die Einübung des Verfahrens unter Aufsicht. Dabei ist ggf. die Absicherung der Methoden bei  Personalwechsel zu berücksichtigen. Die Entscheidung über den Erfolg des Trainings obliegt dem Arbeitsbereichsleiter.</w:t>
      </w:r>
    </w:p>
    <w:p w:rsidR="00D44DF1" w:rsidRPr="00835B98" w:rsidRDefault="00D44DF1" w:rsidP="000D4212">
      <w:pPr>
        <w:ind w:left="576"/>
        <w:jc w:val="both"/>
        <w:rPr>
          <w:rFonts w:asciiTheme="minorHAnsi" w:hAnsiTheme="minorHAnsi"/>
          <w:bCs/>
          <w:kern w:val="28"/>
          <w:sz w:val="24"/>
          <w:szCs w:val="24"/>
        </w:rPr>
      </w:pPr>
      <w:r w:rsidRPr="00835B98">
        <w:rPr>
          <w:rFonts w:asciiTheme="minorHAnsi" w:hAnsiTheme="minorHAnsi"/>
          <w:bCs/>
          <w:kern w:val="28"/>
          <w:sz w:val="24"/>
          <w:szCs w:val="24"/>
        </w:rPr>
        <w:t xml:space="preserve">Es wird festgelegt, wie die interne und externe Qualitätskontrolle durchgeführt wird. </w:t>
      </w:r>
    </w:p>
    <w:p w:rsidR="00D44DF1" w:rsidRPr="00835B98" w:rsidRDefault="00D44DF1" w:rsidP="000D4212">
      <w:pPr>
        <w:ind w:left="576"/>
        <w:jc w:val="both"/>
        <w:rPr>
          <w:rFonts w:asciiTheme="minorHAnsi" w:hAnsiTheme="minorHAnsi"/>
          <w:bCs/>
          <w:kern w:val="28"/>
          <w:sz w:val="24"/>
          <w:szCs w:val="24"/>
        </w:rPr>
      </w:pPr>
      <w:r w:rsidRPr="00835B98">
        <w:rPr>
          <w:rFonts w:asciiTheme="minorHAnsi" w:hAnsiTheme="minorHAnsi"/>
          <w:bCs/>
          <w:kern w:val="28"/>
          <w:sz w:val="24"/>
          <w:szCs w:val="24"/>
        </w:rPr>
        <w:t>Die Einführung des neuen Verfahrens, wird freigegeben und kommuniziert.</w:t>
      </w:r>
      <w:bookmarkEnd w:id="15"/>
    </w:p>
    <w:p w:rsidR="00D44DF1" w:rsidRDefault="00D44DF1" w:rsidP="000D4212">
      <w:pPr>
        <w:ind w:left="576"/>
        <w:jc w:val="both"/>
        <w:rPr>
          <w:rFonts w:asciiTheme="minorHAnsi" w:hAnsiTheme="minorHAnsi"/>
          <w:bCs/>
          <w:kern w:val="28"/>
          <w:sz w:val="24"/>
          <w:szCs w:val="24"/>
        </w:rPr>
      </w:pPr>
      <w:r w:rsidRPr="00835B98">
        <w:rPr>
          <w:rFonts w:asciiTheme="minorHAnsi" w:hAnsiTheme="minorHAnsi"/>
          <w:bCs/>
          <w:kern w:val="28"/>
          <w:sz w:val="24"/>
          <w:szCs w:val="24"/>
        </w:rPr>
        <w:t>Die Biobank hält eine aktualisierte Liste der (Prüf-)Verfahren (Prozesse) einschließlich der modifizierten, neu eingeführten oder weiterentwickelten (Prüf-)verfahren vor.</w:t>
      </w:r>
      <w:bookmarkStart w:id="18" w:name="_Toc469572805"/>
    </w:p>
    <w:p w:rsidR="000D4212" w:rsidRPr="00835B98" w:rsidRDefault="000D4212" w:rsidP="000D4212">
      <w:pPr>
        <w:ind w:left="576"/>
        <w:jc w:val="both"/>
        <w:rPr>
          <w:rFonts w:asciiTheme="minorHAnsi" w:hAnsiTheme="minorHAnsi"/>
          <w:bCs/>
          <w:kern w:val="28"/>
          <w:sz w:val="24"/>
          <w:szCs w:val="24"/>
        </w:rPr>
      </w:pPr>
    </w:p>
    <w:p w:rsidR="00703594" w:rsidRPr="00835B98" w:rsidRDefault="00703594" w:rsidP="000D4212">
      <w:pPr>
        <w:pStyle w:val="berschrift2"/>
        <w:jc w:val="both"/>
        <w:rPr>
          <w:rFonts w:asciiTheme="minorHAnsi" w:hAnsiTheme="minorHAnsi"/>
          <w:bCs/>
          <w:kern w:val="28"/>
          <w:sz w:val="24"/>
          <w:szCs w:val="24"/>
          <w:u w:val="single"/>
          <w:lang w:val="x-none"/>
        </w:rPr>
      </w:pPr>
      <w:bookmarkStart w:id="19" w:name="_Toc469572812"/>
      <w:bookmarkEnd w:id="18"/>
      <w:r w:rsidRPr="00835B98">
        <w:rPr>
          <w:rFonts w:asciiTheme="minorHAnsi" w:hAnsiTheme="minorHAnsi"/>
          <w:bCs/>
          <w:kern w:val="28"/>
          <w:sz w:val="24"/>
          <w:szCs w:val="24"/>
          <w:u w:val="single"/>
          <w:lang w:val="x-none"/>
        </w:rPr>
        <w:t>Änderungs</w:t>
      </w:r>
      <w:bookmarkEnd w:id="19"/>
      <w:r w:rsidRPr="00835B98">
        <w:rPr>
          <w:rFonts w:asciiTheme="minorHAnsi" w:hAnsiTheme="minorHAnsi"/>
          <w:bCs/>
          <w:kern w:val="28"/>
          <w:sz w:val="24"/>
          <w:szCs w:val="24"/>
          <w:u w:val="single"/>
          <w:lang w:val="x-none"/>
        </w:rPr>
        <w:t>management</w:t>
      </w:r>
    </w:p>
    <w:p w:rsidR="00D44DF1" w:rsidRPr="00835B98" w:rsidRDefault="00D44DF1" w:rsidP="000D4212">
      <w:pPr>
        <w:ind w:left="576"/>
        <w:jc w:val="both"/>
        <w:rPr>
          <w:rFonts w:asciiTheme="minorHAnsi" w:hAnsiTheme="minorHAnsi"/>
          <w:bCs/>
          <w:kern w:val="28"/>
          <w:sz w:val="24"/>
          <w:szCs w:val="24"/>
        </w:rPr>
      </w:pPr>
      <w:r w:rsidRPr="00835B98">
        <w:rPr>
          <w:rFonts w:asciiTheme="minorHAnsi" w:hAnsiTheme="minorHAnsi"/>
          <w:bCs/>
          <w:kern w:val="28"/>
          <w:sz w:val="24"/>
          <w:szCs w:val="24"/>
        </w:rPr>
        <w:t>Bei beabsichtigter Änderung an einem Ausrüstungsgegenstand, der Prozessumgebung, der Testmethode oder jeder anderen Änderung, die die Reproduzierbarkeit qualitätsrelevanter Prozesse beeinflussen könnte, erfolgt erneut eine Verifizierung/Validierung.</w:t>
      </w:r>
    </w:p>
    <w:p w:rsidR="00D44DF1" w:rsidRPr="00835B98" w:rsidRDefault="00D44DF1" w:rsidP="000D4212">
      <w:pPr>
        <w:ind w:left="576"/>
        <w:jc w:val="both"/>
        <w:rPr>
          <w:rFonts w:asciiTheme="minorHAnsi" w:hAnsiTheme="minorHAnsi"/>
          <w:bCs/>
          <w:kern w:val="28"/>
          <w:sz w:val="24"/>
          <w:szCs w:val="24"/>
        </w:rPr>
      </w:pPr>
      <w:r w:rsidRPr="00835B98">
        <w:rPr>
          <w:rFonts w:asciiTheme="minorHAnsi" w:hAnsiTheme="minorHAnsi"/>
          <w:bCs/>
          <w:kern w:val="28"/>
          <w:sz w:val="24"/>
          <w:szCs w:val="24"/>
        </w:rPr>
        <w:t>Alle Änderungen werden formal dokumentiert und freigegeben. Die wahrscheinlichen Auswirkungen der Änderung werden bewertet (siehe auch interne Risikoanalyse)</w:t>
      </w:r>
      <w:r w:rsidR="00936087">
        <w:rPr>
          <w:rFonts w:asciiTheme="minorHAnsi" w:hAnsiTheme="minorHAnsi"/>
          <w:bCs/>
          <w:kern w:val="28"/>
          <w:sz w:val="24"/>
          <w:szCs w:val="24"/>
        </w:rPr>
        <w:t>.</w:t>
      </w:r>
    </w:p>
    <w:p w:rsidR="00D44DF1" w:rsidRPr="00835B98" w:rsidRDefault="00D44DF1" w:rsidP="000D4212">
      <w:pPr>
        <w:ind w:left="576"/>
        <w:jc w:val="both"/>
        <w:rPr>
          <w:rFonts w:asciiTheme="minorHAnsi" w:hAnsiTheme="minorHAnsi"/>
          <w:bCs/>
          <w:kern w:val="28"/>
          <w:sz w:val="24"/>
          <w:szCs w:val="24"/>
        </w:rPr>
      </w:pPr>
      <w:r w:rsidRPr="00835B98">
        <w:rPr>
          <w:rFonts w:asciiTheme="minorHAnsi" w:hAnsiTheme="minorHAnsi"/>
          <w:bCs/>
          <w:kern w:val="28"/>
          <w:sz w:val="24"/>
          <w:szCs w:val="24"/>
        </w:rPr>
        <w:t xml:space="preserve">Das Ausmaß der </w:t>
      </w:r>
      <w:proofErr w:type="spellStart"/>
      <w:r w:rsidRPr="00835B98">
        <w:rPr>
          <w:rFonts w:asciiTheme="minorHAnsi" w:hAnsiTheme="minorHAnsi"/>
          <w:bCs/>
          <w:kern w:val="28"/>
          <w:sz w:val="24"/>
          <w:szCs w:val="24"/>
        </w:rPr>
        <w:t>Requalifizierung</w:t>
      </w:r>
      <w:proofErr w:type="spellEnd"/>
      <w:r w:rsidRPr="00835B98">
        <w:rPr>
          <w:rFonts w:asciiTheme="minorHAnsi" w:hAnsiTheme="minorHAnsi"/>
          <w:bCs/>
          <w:kern w:val="28"/>
          <w:sz w:val="24"/>
          <w:szCs w:val="24"/>
        </w:rPr>
        <w:t xml:space="preserve"> oder </w:t>
      </w:r>
      <w:proofErr w:type="spellStart"/>
      <w:r w:rsidRPr="00835B98">
        <w:rPr>
          <w:rFonts w:asciiTheme="minorHAnsi" w:hAnsiTheme="minorHAnsi"/>
          <w:bCs/>
          <w:kern w:val="28"/>
          <w:sz w:val="24"/>
          <w:szCs w:val="24"/>
        </w:rPr>
        <w:t>Revalidierung</w:t>
      </w:r>
      <w:proofErr w:type="spellEnd"/>
      <w:r w:rsidRPr="00835B98">
        <w:rPr>
          <w:rFonts w:asciiTheme="minorHAnsi" w:hAnsiTheme="minorHAnsi"/>
          <w:bCs/>
          <w:kern w:val="28"/>
          <w:sz w:val="24"/>
          <w:szCs w:val="24"/>
        </w:rPr>
        <w:t xml:space="preserve"> wird intern festgelegt.</w:t>
      </w:r>
    </w:p>
    <w:p w:rsidR="00D44DF1" w:rsidRPr="00835B98" w:rsidRDefault="00D44DF1" w:rsidP="000D4212">
      <w:pPr>
        <w:jc w:val="both"/>
        <w:rPr>
          <w:rFonts w:asciiTheme="minorHAnsi" w:hAnsiTheme="minorHAnsi"/>
          <w:bCs/>
          <w:kern w:val="28"/>
          <w:sz w:val="24"/>
          <w:szCs w:val="24"/>
        </w:rPr>
      </w:pPr>
    </w:p>
    <w:p w:rsidR="00703594" w:rsidRPr="00835B98" w:rsidRDefault="00703594" w:rsidP="000D4212">
      <w:pPr>
        <w:pStyle w:val="berschrift2"/>
        <w:jc w:val="both"/>
        <w:rPr>
          <w:rFonts w:asciiTheme="minorHAnsi" w:hAnsiTheme="minorHAnsi"/>
          <w:bCs/>
          <w:kern w:val="28"/>
          <w:sz w:val="24"/>
          <w:szCs w:val="24"/>
          <w:u w:val="single"/>
          <w:lang w:val="x-none"/>
        </w:rPr>
      </w:pPr>
      <w:bookmarkStart w:id="20" w:name="_Toc469572813"/>
      <w:proofErr w:type="spellStart"/>
      <w:r w:rsidRPr="00835B98">
        <w:rPr>
          <w:rFonts w:asciiTheme="minorHAnsi" w:hAnsiTheme="minorHAnsi"/>
          <w:bCs/>
          <w:kern w:val="28"/>
          <w:sz w:val="24"/>
          <w:szCs w:val="24"/>
          <w:u w:val="single"/>
          <w:lang w:val="x-none"/>
        </w:rPr>
        <w:lastRenderedPageBreak/>
        <w:t>Revalidierung</w:t>
      </w:r>
      <w:bookmarkEnd w:id="20"/>
      <w:proofErr w:type="spellEnd"/>
    </w:p>
    <w:p w:rsidR="00D44DF1" w:rsidRPr="00835B98" w:rsidRDefault="00D44DF1" w:rsidP="000D4212">
      <w:pPr>
        <w:ind w:left="576"/>
        <w:jc w:val="both"/>
        <w:rPr>
          <w:rFonts w:asciiTheme="minorHAnsi" w:hAnsiTheme="minorHAnsi"/>
          <w:bCs/>
          <w:kern w:val="28"/>
          <w:sz w:val="24"/>
          <w:szCs w:val="24"/>
        </w:rPr>
      </w:pPr>
      <w:r w:rsidRPr="00835B98">
        <w:rPr>
          <w:rFonts w:asciiTheme="minorHAnsi" w:hAnsiTheme="minorHAnsi"/>
          <w:bCs/>
          <w:kern w:val="28"/>
          <w:sz w:val="24"/>
          <w:szCs w:val="24"/>
        </w:rPr>
        <w:t>Der regelhafte Nachweis, dass die intern verwendeten Einrichtungen, Systeme, Ausrüstung und Prozesse den vorgeschriebenen Anforderungen entsprechen</w:t>
      </w:r>
      <w:r w:rsidR="00936087">
        <w:rPr>
          <w:rFonts w:asciiTheme="minorHAnsi" w:hAnsiTheme="minorHAnsi"/>
          <w:bCs/>
          <w:kern w:val="28"/>
          <w:sz w:val="24"/>
          <w:szCs w:val="24"/>
        </w:rPr>
        <w:t>,</w:t>
      </w:r>
      <w:r w:rsidRPr="00835B98">
        <w:rPr>
          <w:rFonts w:asciiTheme="minorHAnsi" w:hAnsiTheme="minorHAnsi"/>
          <w:bCs/>
          <w:kern w:val="28"/>
          <w:sz w:val="24"/>
          <w:szCs w:val="24"/>
        </w:rPr>
        <w:t xml:space="preserve"> erfüllt die Notwendigkeit einer </w:t>
      </w:r>
      <w:proofErr w:type="spellStart"/>
      <w:r w:rsidRPr="00835B98">
        <w:rPr>
          <w:rFonts w:asciiTheme="minorHAnsi" w:hAnsiTheme="minorHAnsi"/>
          <w:bCs/>
          <w:kern w:val="28"/>
          <w:sz w:val="24"/>
          <w:szCs w:val="24"/>
        </w:rPr>
        <w:t>Revalidierung</w:t>
      </w:r>
      <w:proofErr w:type="spellEnd"/>
      <w:r w:rsidRPr="00835B98">
        <w:rPr>
          <w:rFonts w:asciiTheme="minorHAnsi" w:hAnsiTheme="minorHAnsi"/>
          <w:bCs/>
          <w:kern w:val="28"/>
          <w:sz w:val="24"/>
          <w:szCs w:val="24"/>
        </w:rPr>
        <w:t>.</w:t>
      </w:r>
    </w:p>
    <w:p w:rsidR="008D348F" w:rsidRPr="00835B98" w:rsidRDefault="006023F3" w:rsidP="000D4212">
      <w:pPr>
        <w:ind w:left="576"/>
        <w:jc w:val="both"/>
        <w:rPr>
          <w:rFonts w:asciiTheme="minorHAnsi" w:hAnsiTheme="minorHAnsi"/>
          <w:bCs/>
          <w:kern w:val="28"/>
          <w:sz w:val="24"/>
          <w:szCs w:val="24"/>
        </w:rPr>
      </w:pPr>
      <w:r w:rsidRPr="00835B98">
        <w:rPr>
          <w:rFonts w:asciiTheme="minorHAnsi" w:hAnsiTheme="minorHAnsi"/>
          <w:bCs/>
          <w:kern w:val="28"/>
          <w:sz w:val="24"/>
          <w:szCs w:val="24"/>
        </w:rPr>
        <w:t>Der</w:t>
      </w:r>
      <w:r w:rsidR="0085198C" w:rsidRPr="00835B98">
        <w:rPr>
          <w:rFonts w:asciiTheme="minorHAnsi" w:hAnsiTheme="minorHAnsi"/>
          <w:bCs/>
          <w:kern w:val="28"/>
          <w:sz w:val="24"/>
          <w:szCs w:val="24"/>
        </w:rPr>
        <w:t xml:space="preserve"> </w:t>
      </w:r>
      <w:r w:rsidRPr="00835B98">
        <w:rPr>
          <w:rFonts w:asciiTheme="minorHAnsi" w:hAnsiTheme="minorHAnsi"/>
          <w:bCs/>
          <w:kern w:val="28"/>
          <w:sz w:val="24"/>
          <w:szCs w:val="24"/>
        </w:rPr>
        <w:t>Probenempfang</w:t>
      </w:r>
      <w:r w:rsidR="005103D9" w:rsidRPr="00835B98">
        <w:rPr>
          <w:rFonts w:asciiTheme="minorHAnsi" w:hAnsiTheme="minorHAnsi"/>
          <w:bCs/>
          <w:kern w:val="28"/>
          <w:sz w:val="24"/>
          <w:szCs w:val="24"/>
        </w:rPr>
        <w:t xml:space="preserve"> wird durch die B</w:t>
      </w:r>
      <w:r w:rsidR="006D6FDF" w:rsidRPr="00835B98">
        <w:rPr>
          <w:rFonts w:asciiTheme="minorHAnsi" w:hAnsiTheme="minorHAnsi"/>
          <w:bCs/>
          <w:kern w:val="28"/>
          <w:sz w:val="24"/>
          <w:szCs w:val="24"/>
        </w:rPr>
        <w:t>iobank</w:t>
      </w:r>
      <w:r w:rsidR="005103D9" w:rsidRPr="00835B98">
        <w:rPr>
          <w:rFonts w:asciiTheme="minorHAnsi" w:hAnsiTheme="minorHAnsi"/>
          <w:bCs/>
          <w:kern w:val="28"/>
          <w:sz w:val="24"/>
          <w:szCs w:val="24"/>
        </w:rPr>
        <w:t xml:space="preserve"> dokumenti</w:t>
      </w:r>
      <w:r w:rsidR="008D348F" w:rsidRPr="00835B98">
        <w:rPr>
          <w:rFonts w:asciiTheme="minorHAnsi" w:hAnsiTheme="minorHAnsi"/>
          <w:bCs/>
          <w:kern w:val="28"/>
          <w:sz w:val="24"/>
          <w:szCs w:val="24"/>
        </w:rPr>
        <w:t xml:space="preserve">ert und </w:t>
      </w:r>
      <w:r w:rsidR="005103D9" w:rsidRPr="00835B98">
        <w:rPr>
          <w:rFonts w:asciiTheme="minorHAnsi" w:hAnsiTheme="minorHAnsi"/>
          <w:bCs/>
          <w:kern w:val="28"/>
          <w:sz w:val="24"/>
          <w:szCs w:val="24"/>
        </w:rPr>
        <w:t xml:space="preserve">die Probe </w:t>
      </w:r>
      <w:r w:rsidR="008D348F" w:rsidRPr="00835B98">
        <w:rPr>
          <w:rFonts w:asciiTheme="minorHAnsi" w:hAnsiTheme="minorHAnsi"/>
          <w:bCs/>
          <w:kern w:val="28"/>
          <w:sz w:val="24"/>
          <w:szCs w:val="24"/>
        </w:rPr>
        <w:t>ggf.</w:t>
      </w:r>
      <w:r w:rsidR="00936087">
        <w:rPr>
          <w:rFonts w:asciiTheme="minorHAnsi" w:hAnsiTheme="minorHAnsi"/>
          <w:bCs/>
          <w:kern w:val="28"/>
          <w:sz w:val="24"/>
          <w:szCs w:val="24"/>
        </w:rPr>
        <w:t xml:space="preserve"> </w:t>
      </w:r>
      <w:r w:rsidR="006D6FDF" w:rsidRPr="00835B98">
        <w:rPr>
          <w:rFonts w:asciiTheme="minorHAnsi" w:hAnsiTheme="minorHAnsi"/>
          <w:bCs/>
          <w:kern w:val="28"/>
          <w:sz w:val="24"/>
          <w:szCs w:val="24"/>
        </w:rPr>
        <w:t>i</w:t>
      </w:r>
      <w:r w:rsidRPr="00835B98">
        <w:rPr>
          <w:rFonts w:asciiTheme="minorHAnsi" w:hAnsiTheme="minorHAnsi"/>
          <w:bCs/>
          <w:kern w:val="28"/>
          <w:sz w:val="24"/>
          <w:szCs w:val="24"/>
        </w:rPr>
        <w:t>n eine</w:t>
      </w:r>
      <w:r w:rsidR="009660EA" w:rsidRPr="00835B98">
        <w:rPr>
          <w:rFonts w:asciiTheme="minorHAnsi" w:hAnsiTheme="minorHAnsi"/>
          <w:bCs/>
          <w:kern w:val="28"/>
          <w:sz w:val="24"/>
          <w:szCs w:val="24"/>
        </w:rPr>
        <w:t>r Datenbank</w:t>
      </w:r>
      <w:r w:rsidRPr="00835B98">
        <w:rPr>
          <w:rFonts w:asciiTheme="minorHAnsi" w:hAnsiTheme="minorHAnsi"/>
          <w:bCs/>
          <w:kern w:val="28"/>
          <w:sz w:val="24"/>
          <w:szCs w:val="24"/>
        </w:rPr>
        <w:t xml:space="preserve"> </w:t>
      </w:r>
      <w:r w:rsidR="008D348F" w:rsidRPr="00835B98">
        <w:rPr>
          <w:rFonts w:asciiTheme="minorHAnsi" w:hAnsiTheme="minorHAnsi"/>
          <w:bCs/>
          <w:kern w:val="28"/>
          <w:sz w:val="24"/>
          <w:szCs w:val="24"/>
        </w:rPr>
        <w:t>registriert</w:t>
      </w:r>
      <w:r w:rsidR="00E108CA" w:rsidRPr="00835B98">
        <w:rPr>
          <w:rFonts w:asciiTheme="minorHAnsi" w:hAnsiTheme="minorHAnsi"/>
          <w:bCs/>
          <w:kern w:val="28"/>
          <w:sz w:val="24"/>
          <w:szCs w:val="24"/>
        </w:rPr>
        <w:t xml:space="preserve">. Die Proben müssen zu jedem Zeitpunkt eindeutig identifizierbar und </w:t>
      </w:r>
      <w:r w:rsidR="00936087" w:rsidRPr="00835B98">
        <w:rPr>
          <w:rFonts w:asciiTheme="minorHAnsi" w:hAnsiTheme="minorHAnsi"/>
          <w:bCs/>
          <w:kern w:val="28"/>
          <w:sz w:val="24"/>
          <w:szCs w:val="24"/>
        </w:rPr>
        <w:t>zuorde</w:t>
      </w:r>
      <w:r w:rsidR="00936087">
        <w:rPr>
          <w:rFonts w:asciiTheme="minorHAnsi" w:hAnsiTheme="minorHAnsi"/>
          <w:bCs/>
          <w:kern w:val="28"/>
          <w:sz w:val="24"/>
          <w:szCs w:val="24"/>
        </w:rPr>
        <w:t>nb</w:t>
      </w:r>
      <w:r w:rsidR="00936087" w:rsidRPr="00835B98">
        <w:rPr>
          <w:rFonts w:asciiTheme="minorHAnsi" w:hAnsiTheme="minorHAnsi"/>
          <w:bCs/>
          <w:kern w:val="28"/>
          <w:sz w:val="24"/>
          <w:szCs w:val="24"/>
        </w:rPr>
        <w:t>ar</w:t>
      </w:r>
      <w:r w:rsidR="00E108CA" w:rsidRPr="00835B98">
        <w:rPr>
          <w:rFonts w:asciiTheme="minorHAnsi" w:hAnsiTheme="minorHAnsi"/>
          <w:bCs/>
          <w:kern w:val="28"/>
          <w:sz w:val="24"/>
          <w:szCs w:val="24"/>
        </w:rPr>
        <w:t xml:space="preserve"> sein.</w:t>
      </w:r>
    </w:p>
    <w:p w:rsidR="00862D2D" w:rsidRPr="00835B98" w:rsidRDefault="00862D2D" w:rsidP="000D4212">
      <w:pPr>
        <w:jc w:val="both"/>
        <w:rPr>
          <w:rFonts w:asciiTheme="minorHAnsi" w:hAnsiTheme="minorHAnsi"/>
          <w:kern w:val="28"/>
          <w:sz w:val="24"/>
          <w:szCs w:val="24"/>
        </w:rPr>
      </w:pPr>
    </w:p>
    <w:p w:rsidR="009A7F94" w:rsidRPr="00835B98" w:rsidRDefault="009A7F94" w:rsidP="000D4212">
      <w:pPr>
        <w:pStyle w:val="berschrift1"/>
        <w:jc w:val="both"/>
        <w:rPr>
          <w:rFonts w:asciiTheme="minorHAnsi" w:hAnsiTheme="minorHAnsi"/>
          <w:szCs w:val="24"/>
          <w:u w:val="none"/>
        </w:rPr>
      </w:pPr>
      <w:bookmarkStart w:id="21" w:name="_Toc455133359"/>
      <w:r w:rsidRPr="00835B98">
        <w:rPr>
          <w:rFonts w:asciiTheme="minorHAnsi" w:hAnsiTheme="minorHAnsi"/>
          <w:szCs w:val="24"/>
          <w:u w:val="none"/>
        </w:rPr>
        <w:t>Mitgeltende Unterlagen</w:t>
      </w:r>
      <w:bookmarkEnd w:id="21"/>
    </w:p>
    <w:p w:rsidR="009A7F94" w:rsidRPr="00835B98" w:rsidRDefault="009A7F94" w:rsidP="000D4212">
      <w:pPr>
        <w:ind w:left="432"/>
        <w:jc w:val="both"/>
        <w:rPr>
          <w:rFonts w:asciiTheme="minorHAnsi" w:hAnsiTheme="minorHAnsi"/>
          <w:kern w:val="28"/>
          <w:sz w:val="24"/>
          <w:szCs w:val="24"/>
        </w:rPr>
      </w:pPr>
      <w:r w:rsidRPr="00835B98">
        <w:rPr>
          <w:rFonts w:asciiTheme="minorHAnsi" w:hAnsiTheme="minorHAnsi"/>
          <w:kern w:val="28"/>
          <w:sz w:val="24"/>
          <w:szCs w:val="24"/>
        </w:rPr>
        <w:t>CEN 16835-1, -2, -3</w:t>
      </w:r>
    </w:p>
    <w:p w:rsidR="009A7F94" w:rsidRPr="00835B98" w:rsidRDefault="009A7F94" w:rsidP="000D4212">
      <w:pPr>
        <w:ind w:left="432"/>
        <w:jc w:val="both"/>
        <w:rPr>
          <w:rFonts w:asciiTheme="minorHAnsi" w:hAnsiTheme="minorHAnsi"/>
          <w:kern w:val="28"/>
          <w:sz w:val="24"/>
          <w:szCs w:val="24"/>
        </w:rPr>
      </w:pPr>
      <w:r w:rsidRPr="00835B98">
        <w:rPr>
          <w:rFonts w:asciiTheme="minorHAnsi" w:hAnsiTheme="minorHAnsi"/>
          <w:kern w:val="28"/>
          <w:sz w:val="24"/>
          <w:szCs w:val="24"/>
        </w:rPr>
        <w:t>DIN EN ISO 17025, DIN EN ISO 15189</w:t>
      </w:r>
    </w:p>
    <w:p w:rsidR="009A7F94" w:rsidRPr="00835B98" w:rsidRDefault="009A7F94" w:rsidP="000D4212">
      <w:pPr>
        <w:ind w:left="432"/>
        <w:jc w:val="both"/>
        <w:rPr>
          <w:rFonts w:asciiTheme="minorHAnsi" w:hAnsiTheme="minorHAnsi"/>
          <w:kern w:val="28"/>
          <w:sz w:val="24"/>
          <w:szCs w:val="24"/>
        </w:rPr>
      </w:pPr>
      <w:r w:rsidRPr="00835B98">
        <w:rPr>
          <w:rFonts w:asciiTheme="minorHAnsi" w:hAnsiTheme="minorHAnsi"/>
          <w:kern w:val="28"/>
          <w:sz w:val="24"/>
          <w:szCs w:val="24"/>
        </w:rPr>
        <w:t>Gefahrstoffverordnung</w:t>
      </w:r>
    </w:p>
    <w:p w:rsidR="009A7F94" w:rsidRPr="00835B98" w:rsidRDefault="009A7F94" w:rsidP="000D4212">
      <w:pPr>
        <w:jc w:val="both"/>
        <w:rPr>
          <w:rFonts w:asciiTheme="minorHAnsi" w:hAnsiTheme="minorHAnsi"/>
          <w:kern w:val="28"/>
          <w:sz w:val="24"/>
          <w:szCs w:val="24"/>
        </w:rPr>
      </w:pPr>
    </w:p>
    <w:p w:rsidR="009A7F94" w:rsidRPr="00835B98" w:rsidRDefault="009A7F94" w:rsidP="000D4212">
      <w:pPr>
        <w:pStyle w:val="berschrift1"/>
        <w:jc w:val="both"/>
        <w:rPr>
          <w:rFonts w:asciiTheme="minorHAnsi" w:hAnsiTheme="minorHAnsi"/>
          <w:szCs w:val="24"/>
          <w:u w:val="none"/>
        </w:rPr>
      </w:pPr>
      <w:bookmarkStart w:id="22" w:name="_Toc455133360"/>
      <w:r w:rsidRPr="00835B98">
        <w:rPr>
          <w:rFonts w:asciiTheme="minorHAnsi" w:hAnsiTheme="minorHAnsi"/>
          <w:szCs w:val="24"/>
          <w:u w:val="none"/>
        </w:rPr>
        <w:t>Querverweise</w:t>
      </w:r>
      <w:bookmarkEnd w:id="22"/>
    </w:p>
    <w:p w:rsidR="0034240D" w:rsidRDefault="0034240D" w:rsidP="000D4212">
      <w:pPr>
        <w:ind w:left="432"/>
        <w:jc w:val="both"/>
        <w:rPr>
          <w:rFonts w:asciiTheme="minorHAnsi" w:hAnsiTheme="minorHAnsi"/>
          <w:kern w:val="28"/>
          <w:sz w:val="24"/>
          <w:szCs w:val="24"/>
        </w:rPr>
      </w:pPr>
      <w:r w:rsidRPr="0034240D">
        <w:rPr>
          <w:rFonts w:asciiTheme="minorHAnsi" w:hAnsiTheme="minorHAnsi"/>
          <w:kern w:val="28"/>
          <w:sz w:val="24"/>
          <w:szCs w:val="24"/>
        </w:rPr>
        <w:t>06.2a_GBN_FB_Kompetenz-_und_Verantwortungsmatrix</w:t>
      </w:r>
    </w:p>
    <w:p w:rsidR="009A7F94" w:rsidRPr="00835B98" w:rsidRDefault="0034240D" w:rsidP="0034240D">
      <w:pPr>
        <w:ind w:left="432"/>
        <w:jc w:val="both"/>
        <w:rPr>
          <w:rFonts w:asciiTheme="minorHAnsi" w:hAnsiTheme="minorHAnsi"/>
          <w:kern w:val="28"/>
          <w:sz w:val="24"/>
          <w:szCs w:val="24"/>
        </w:rPr>
      </w:pPr>
      <w:r w:rsidRPr="0034240D">
        <w:rPr>
          <w:rFonts w:asciiTheme="minorHAnsi" w:hAnsiTheme="minorHAnsi"/>
          <w:kern w:val="28"/>
          <w:sz w:val="24"/>
          <w:szCs w:val="24"/>
        </w:rPr>
        <w:t>08.2b_GBN_Begriffe_und_Abkürzungen</w:t>
      </w:r>
    </w:p>
    <w:p w:rsidR="009A7F94" w:rsidRPr="00835B98" w:rsidRDefault="009A7F94" w:rsidP="000D4212">
      <w:pPr>
        <w:pStyle w:val="berschrift1"/>
        <w:jc w:val="both"/>
        <w:rPr>
          <w:rFonts w:asciiTheme="minorHAnsi" w:hAnsiTheme="minorHAnsi"/>
          <w:szCs w:val="24"/>
          <w:u w:val="none"/>
        </w:rPr>
      </w:pPr>
      <w:bookmarkStart w:id="23" w:name="_Toc455133361"/>
      <w:r w:rsidRPr="00835B98">
        <w:rPr>
          <w:rFonts w:asciiTheme="minorHAnsi" w:hAnsiTheme="minorHAnsi"/>
          <w:szCs w:val="24"/>
          <w:u w:val="none"/>
        </w:rPr>
        <w:t>Anhänge</w:t>
      </w:r>
      <w:bookmarkEnd w:id="23"/>
    </w:p>
    <w:p w:rsidR="00D44DF1" w:rsidRPr="00835B98" w:rsidRDefault="0034240D" w:rsidP="000D4212">
      <w:pPr>
        <w:ind w:firstLine="432"/>
        <w:jc w:val="both"/>
        <w:rPr>
          <w:rFonts w:asciiTheme="minorHAnsi" w:hAnsiTheme="minorHAnsi"/>
          <w:kern w:val="28"/>
          <w:sz w:val="24"/>
          <w:szCs w:val="24"/>
        </w:rPr>
      </w:pPr>
      <w:r w:rsidRPr="0034240D">
        <w:rPr>
          <w:rFonts w:asciiTheme="minorHAnsi" w:hAnsiTheme="minorHAnsi"/>
          <w:kern w:val="28"/>
          <w:sz w:val="24"/>
          <w:szCs w:val="24"/>
        </w:rPr>
        <w:t>07.9a_GBN_FB_Validierungsplan</w:t>
      </w:r>
    </w:p>
    <w:p w:rsidR="000D052C" w:rsidRPr="00835B98" w:rsidRDefault="000D052C" w:rsidP="000D4212">
      <w:pPr>
        <w:jc w:val="both"/>
        <w:rPr>
          <w:rFonts w:asciiTheme="minorHAnsi" w:hAnsiTheme="minorHAnsi"/>
          <w:kern w:val="28"/>
          <w:sz w:val="24"/>
          <w:szCs w:val="24"/>
        </w:rPr>
      </w:pPr>
    </w:p>
    <w:p w:rsidR="000D052C" w:rsidRPr="00835B98" w:rsidRDefault="000D052C" w:rsidP="000D4212">
      <w:pPr>
        <w:jc w:val="both"/>
        <w:rPr>
          <w:rFonts w:asciiTheme="minorHAnsi" w:hAnsiTheme="minorHAnsi"/>
          <w:kern w:val="28"/>
          <w:sz w:val="24"/>
          <w:szCs w:val="24"/>
        </w:rPr>
      </w:pPr>
    </w:p>
    <w:p w:rsidR="000D052C" w:rsidRPr="00835B98" w:rsidRDefault="000D052C" w:rsidP="000D4212">
      <w:pPr>
        <w:jc w:val="both"/>
        <w:rPr>
          <w:rFonts w:asciiTheme="minorHAnsi" w:hAnsiTheme="minorHAnsi"/>
          <w:kern w:val="28"/>
          <w:sz w:val="24"/>
          <w:szCs w:val="24"/>
        </w:rPr>
      </w:pPr>
    </w:p>
    <w:p w:rsidR="000D052C" w:rsidRPr="00835B98" w:rsidRDefault="000D052C" w:rsidP="000D4212">
      <w:pPr>
        <w:jc w:val="both"/>
        <w:rPr>
          <w:rFonts w:asciiTheme="minorHAnsi" w:hAnsiTheme="minorHAnsi"/>
          <w:kern w:val="28"/>
          <w:sz w:val="24"/>
          <w:szCs w:val="24"/>
        </w:rPr>
      </w:pPr>
    </w:p>
    <w:p w:rsidR="000D052C" w:rsidRPr="00835B98" w:rsidRDefault="000D052C" w:rsidP="000D4212">
      <w:pPr>
        <w:jc w:val="both"/>
        <w:rPr>
          <w:rFonts w:asciiTheme="minorHAnsi" w:hAnsiTheme="minorHAnsi"/>
          <w:kern w:val="28"/>
          <w:sz w:val="24"/>
          <w:szCs w:val="24"/>
        </w:rPr>
      </w:pPr>
    </w:p>
    <w:p w:rsidR="000D052C" w:rsidRPr="00835B98" w:rsidRDefault="000D052C" w:rsidP="000D4212">
      <w:pPr>
        <w:jc w:val="both"/>
        <w:rPr>
          <w:rFonts w:asciiTheme="minorHAnsi" w:hAnsiTheme="minorHAnsi"/>
          <w:kern w:val="28"/>
          <w:sz w:val="24"/>
          <w:szCs w:val="24"/>
        </w:rPr>
      </w:pPr>
    </w:p>
    <w:p w:rsidR="000D052C" w:rsidRPr="00835B98" w:rsidRDefault="000D052C" w:rsidP="000D4212">
      <w:pPr>
        <w:jc w:val="both"/>
        <w:rPr>
          <w:rFonts w:asciiTheme="minorHAnsi" w:hAnsiTheme="minorHAnsi"/>
          <w:kern w:val="28"/>
          <w:sz w:val="24"/>
          <w:szCs w:val="24"/>
        </w:rPr>
      </w:pPr>
    </w:p>
    <w:tbl>
      <w:tblPr>
        <w:tblW w:w="9638" w:type="dxa"/>
        <w:tblLayout w:type="fixed"/>
        <w:tblCellMar>
          <w:left w:w="10" w:type="dxa"/>
          <w:right w:w="10" w:type="dxa"/>
        </w:tblCellMar>
        <w:tblLook w:val="04A0" w:firstRow="1" w:lastRow="0" w:firstColumn="1" w:lastColumn="0" w:noHBand="0" w:noVBand="1"/>
      </w:tblPr>
      <w:tblGrid>
        <w:gridCol w:w="1564"/>
        <w:gridCol w:w="3536"/>
        <w:gridCol w:w="4538"/>
      </w:tblGrid>
      <w:tr w:rsidR="000D052C" w:rsidRPr="00835B98" w:rsidTr="00B24EE5">
        <w:tc>
          <w:tcPr>
            <w:tcW w:w="1564" w:type="dxa"/>
            <w:tcBorders>
              <w:top w:val="single" w:sz="2" w:space="0" w:color="000000"/>
              <w:left w:val="single" w:sz="2" w:space="0" w:color="000000"/>
              <w:bottom w:val="single" w:sz="2" w:space="0" w:color="000000"/>
            </w:tcBorders>
            <w:tcMar>
              <w:top w:w="55" w:type="dxa"/>
              <w:left w:w="55" w:type="dxa"/>
              <w:bottom w:w="55" w:type="dxa"/>
              <w:right w:w="55" w:type="dxa"/>
            </w:tcMar>
          </w:tcPr>
          <w:p w:rsidR="000D052C" w:rsidRPr="00835B98" w:rsidRDefault="000D052C" w:rsidP="000D4212">
            <w:pPr>
              <w:pStyle w:val="TableContents"/>
              <w:jc w:val="both"/>
              <w:rPr>
                <w:rFonts w:asciiTheme="minorHAnsi" w:hAnsiTheme="minorHAnsi"/>
              </w:rPr>
            </w:pPr>
            <w:r w:rsidRPr="00835B98">
              <w:rPr>
                <w:rFonts w:asciiTheme="minorHAnsi" w:hAnsiTheme="minorHAnsi"/>
              </w:rPr>
              <w:t>Erstellt:</w:t>
            </w:r>
          </w:p>
        </w:tc>
        <w:tc>
          <w:tcPr>
            <w:tcW w:w="3536" w:type="dxa"/>
            <w:tcBorders>
              <w:top w:val="single" w:sz="2" w:space="0" w:color="000000"/>
              <w:left w:val="single" w:sz="2" w:space="0" w:color="000000"/>
              <w:bottom w:val="single" w:sz="2" w:space="0" w:color="000000"/>
            </w:tcBorders>
            <w:tcMar>
              <w:top w:w="55" w:type="dxa"/>
              <w:left w:w="55" w:type="dxa"/>
              <w:bottom w:w="55" w:type="dxa"/>
              <w:right w:w="55" w:type="dxa"/>
            </w:tcMar>
          </w:tcPr>
          <w:p w:rsidR="000D052C" w:rsidRPr="00835B98" w:rsidRDefault="000D052C" w:rsidP="000D4212">
            <w:pPr>
              <w:pStyle w:val="TableContents"/>
              <w:jc w:val="both"/>
              <w:rPr>
                <w:rFonts w:asciiTheme="minorHAnsi" w:hAnsiTheme="minorHAnsi"/>
                <w:shd w:val="clear" w:color="auto" w:fill="C0C0C0"/>
              </w:rPr>
            </w:pPr>
            <w:r w:rsidRPr="00835B98">
              <w:rPr>
                <w:rFonts w:asciiTheme="minorHAnsi" w:hAnsiTheme="minorHAnsi"/>
                <w:shd w:val="clear" w:color="auto" w:fill="C0C0C0"/>
              </w:rPr>
              <w:t>Name Ersteller</w:t>
            </w:r>
          </w:p>
        </w:tc>
        <w:tc>
          <w:tcPr>
            <w:tcW w:w="45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D052C" w:rsidRPr="00835B98" w:rsidRDefault="000D052C" w:rsidP="000D4212">
            <w:pPr>
              <w:pStyle w:val="TableContents"/>
              <w:jc w:val="both"/>
              <w:rPr>
                <w:rFonts w:asciiTheme="minorHAnsi" w:hAnsiTheme="minorHAnsi"/>
              </w:rPr>
            </w:pPr>
            <w:r w:rsidRPr="00835B98">
              <w:rPr>
                <w:rFonts w:asciiTheme="minorHAnsi" w:hAnsiTheme="minorHAnsi"/>
              </w:rPr>
              <w:t>Datum und Unterschrift:</w:t>
            </w:r>
          </w:p>
        </w:tc>
      </w:tr>
      <w:tr w:rsidR="000D052C" w:rsidRPr="00835B98" w:rsidTr="00B24EE5">
        <w:tc>
          <w:tcPr>
            <w:tcW w:w="1564" w:type="dxa"/>
            <w:tcBorders>
              <w:left w:val="single" w:sz="2" w:space="0" w:color="000000"/>
              <w:bottom w:val="single" w:sz="2" w:space="0" w:color="000000"/>
            </w:tcBorders>
            <w:tcMar>
              <w:top w:w="55" w:type="dxa"/>
              <w:left w:w="55" w:type="dxa"/>
              <w:bottom w:w="55" w:type="dxa"/>
              <w:right w:w="55" w:type="dxa"/>
            </w:tcMar>
          </w:tcPr>
          <w:p w:rsidR="000D052C" w:rsidRPr="00835B98" w:rsidRDefault="000D052C" w:rsidP="000D4212">
            <w:pPr>
              <w:pStyle w:val="TableContents"/>
              <w:jc w:val="both"/>
              <w:rPr>
                <w:rFonts w:asciiTheme="minorHAnsi" w:hAnsiTheme="minorHAnsi"/>
              </w:rPr>
            </w:pPr>
            <w:r w:rsidRPr="00835B98">
              <w:rPr>
                <w:rFonts w:asciiTheme="minorHAnsi" w:hAnsiTheme="minorHAnsi"/>
              </w:rPr>
              <w:t>Geprüft:</w:t>
            </w:r>
          </w:p>
        </w:tc>
        <w:tc>
          <w:tcPr>
            <w:tcW w:w="3536" w:type="dxa"/>
            <w:tcBorders>
              <w:left w:val="single" w:sz="2" w:space="0" w:color="000000"/>
              <w:bottom w:val="single" w:sz="2" w:space="0" w:color="000000"/>
            </w:tcBorders>
            <w:tcMar>
              <w:top w:w="55" w:type="dxa"/>
              <w:left w:w="55" w:type="dxa"/>
              <w:bottom w:w="55" w:type="dxa"/>
              <w:right w:w="55" w:type="dxa"/>
            </w:tcMar>
          </w:tcPr>
          <w:p w:rsidR="000D052C" w:rsidRPr="00835B98" w:rsidRDefault="000D052C" w:rsidP="000D4212">
            <w:pPr>
              <w:pStyle w:val="TableContents"/>
              <w:jc w:val="both"/>
              <w:rPr>
                <w:rFonts w:asciiTheme="minorHAnsi" w:hAnsiTheme="minorHAnsi"/>
                <w:shd w:val="clear" w:color="auto" w:fill="C0C0C0"/>
              </w:rPr>
            </w:pPr>
            <w:r w:rsidRPr="00835B98">
              <w:rPr>
                <w:rFonts w:asciiTheme="minorHAnsi" w:hAnsiTheme="minorHAnsi"/>
                <w:shd w:val="clear" w:color="auto" w:fill="C0C0C0"/>
              </w:rPr>
              <w:t>Name der p</w:t>
            </w:r>
            <w:r w:rsidR="00835B98">
              <w:rPr>
                <w:rFonts w:asciiTheme="minorHAnsi" w:hAnsiTheme="minorHAnsi"/>
                <w:shd w:val="clear" w:color="auto" w:fill="C0C0C0"/>
              </w:rPr>
              <w:t>r</w:t>
            </w:r>
            <w:r w:rsidRPr="00835B98">
              <w:rPr>
                <w:rFonts w:asciiTheme="minorHAnsi" w:hAnsiTheme="minorHAnsi"/>
                <w:shd w:val="clear" w:color="auto" w:fill="C0C0C0"/>
              </w:rPr>
              <w:t>üfenden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rsidR="000D052C" w:rsidRPr="00835B98" w:rsidRDefault="000D052C" w:rsidP="000D4212">
            <w:pPr>
              <w:pStyle w:val="TableContents"/>
              <w:jc w:val="both"/>
              <w:rPr>
                <w:rFonts w:asciiTheme="minorHAnsi" w:hAnsiTheme="minorHAnsi"/>
              </w:rPr>
            </w:pPr>
            <w:r w:rsidRPr="00835B98">
              <w:rPr>
                <w:rFonts w:asciiTheme="minorHAnsi" w:hAnsiTheme="minorHAnsi"/>
              </w:rPr>
              <w:t>Datum und Unterschrift:</w:t>
            </w:r>
          </w:p>
        </w:tc>
      </w:tr>
      <w:tr w:rsidR="000D052C" w:rsidRPr="00835B98" w:rsidTr="00B24EE5">
        <w:tc>
          <w:tcPr>
            <w:tcW w:w="1564" w:type="dxa"/>
            <w:tcBorders>
              <w:left w:val="single" w:sz="2" w:space="0" w:color="000000"/>
              <w:bottom w:val="single" w:sz="2" w:space="0" w:color="000000"/>
            </w:tcBorders>
            <w:tcMar>
              <w:top w:w="55" w:type="dxa"/>
              <w:left w:w="55" w:type="dxa"/>
              <w:bottom w:w="55" w:type="dxa"/>
              <w:right w:w="55" w:type="dxa"/>
            </w:tcMar>
          </w:tcPr>
          <w:p w:rsidR="000D052C" w:rsidRPr="00835B98" w:rsidRDefault="000D052C" w:rsidP="000D4212">
            <w:pPr>
              <w:pStyle w:val="TableContents"/>
              <w:jc w:val="both"/>
              <w:rPr>
                <w:rFonts w:asciiTheme="minorHAnsi" w:hAnsiTheme="minorHAnsi"/>
              </w:rPr>
            </w:pPr>
            <w:r w:rsidRPr="00835B98">
              <w:rPr>
                <w:rFonts w:asciiTheme="minorHAnsi" w:hAnsiTheme="minorHAnsi"/>
              </w:rPr>
              <w:t>Freigegeben:</w:t>
            </w:r>
          </w:p>
        </w:tc>
        <w:tc>
          <w:tcPr>
            <w:tcW w:w="3536" w:type="dxa"/>
            <w:tcBorders>
              <w:left w:val="single" w:sz="2" w:space="0" w:color="000000"/>
              <w:bottom w:val="single" w:sz="2" w:space="0" w:color="000000"/>
            </w:tcBorders>
            <w:tcMar>
              <w:top w:w="55" w:type="dxa"/>
              <w:left w:w="55" w:type="dxa"/>
              <w:bottom w:w="55" w:type="dxa"/>
              <w:right w:w="55" w:type="dxa"/>
            </w:tcMar>
          </w:tcPr>
          <w:p w:rsidR="000D052C" w:rsidRPr="00835B98" w:rsidRDefault="000D052C" w:rsidP="000D4212">
            <w:pPr>
              <w:pStyle w:val="TableContents"/>
              <w:jc w:val="both"/>
              <w:rPr>
                <w:rFonts w:asciiTheme="minorHAnsi" w:hAnsiTheme="minorHAnsi"/>
                <w:shd w:val="clear" w:color="auto" w:fill="C0C0C0"/>
              </w:rPr>
            </w:pPr>
            <w:r w:rsidRPr="00835B98">
              <w:rPr>
                <w:rFonts w:asciiTheme="minorHAnsi" w:hAnsiTheme="minorHAnsi"/>
                <w:shd w:val="clear" w:color="auto" w:fill="C0C0C0"/>
              </w:rPr>
              <w:t>Name der freigebenden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rsidR="000D052C" w:rsidRPr="00835B98" w:rsidRDefault="000D052C" w:rsidP="000D4212">
            <w:pPr>
              <w:pStyle w:val="TableContents"/>
              <w:jc w:val="both"/>
              <w:rPr>
                <w:rFonts w:asciiTheme="minorHAnsi" w:hAnsiTheme="minorHAnsi"/>
              </w:rPr>
            </w:pPr>
            <w:r w:rsidRPr="00835B98">
              <w:rPr>
                <w:rFonts w:asciiTheme="minorHAnsi" w:hAnsiTheme="minorHAnsi"/>
              </w:rPr>
              <w:t>Datum und Unterschrift:</w:t>
            </w:r>
          </w:p>
        </w:tc>
      </w:tr>
    </w:tbl>
    <w:p w:rsidR="000D052C" w:rsidRPr="00835B98" w:rsidRDefault="000D052C" w:rsidP="000D4212">
      <w:pPr>
        <w:jc w:val="both"/>
        <w:rPr>
          <w:rFonts w:asciiTheme="minorHAnsi" w:hAnsiTheme="minorHAnsi"/>
          <w:kern w:val="28"/>
          <w:sz w:val="24"/>
          <w:szCs w:val="24"/>
        </w:rPr>
      </w:pPr>
    </w:p>
    <w:sectPr w:rsidR="000D052C" w:rsidRPr="00835B98" w:rsidSect="00B665CE">
      <w:headerReference w:type="default" r:id="rId10"/>
      <w:footerReference w:type="default" r:id="rId11"/>
      <w:pgSz w:w="11906" w:h="16838"/>
      <w:pgMar w:top="1134" w:right="1418"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4965" w:rsidRDefault="00984965">
      <w:r>
        <w:separator/>
      </w:r>
    </w:p>
  </w:endnote>
  <w:endnote w:type="continuationSeparator" w:id="0">
    <w:p w:rsidR="00984965" w:rsidRDefault="00984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8" w:type="dxa"/>
      <w:tblLayout w:type="fixed"/>
      <w:tblCellMar>
        <w:left w:w="10" w:type="dxa"/>
        <w:right w:w="10" w:type="dxa"/>
      </w:tblCellMar>
      <w:tblLook w:val="04A0" w:firstRow="1" w:lastRow="0" w:firstColumn="1" w:lastColumn="0" w:noHBand="0" w:noVBand="1"/>
    </w:tblPr>
    <w:tblGrid>
      <w:gridCol w:w="2465"/>
      <w:gridCol w:w="4394"/>
      <w:gridCol w:w="2779"/>
    </w:tblGrid>
    <w:tr w:rsidR="000D052C" w:rsidRPr="002418EF" w:rsidTr="0034240D">
      <w:tc>
        <w:tcPr>
          <w:tcW w:w="2465" w:type="dxa"/>
          <w:tcBorders>
            <w:top w:val="single" w:sz="2" w:space="0" w:color="000000"/>
            <w:left w:val="single" w:sz="2" w:space="0" w:color="000000"/>
            <w:bottom w:val="single" w:sz="2" w:space="0" w:color="000000"/>
          </w:tcBorders>
          <w:tcMar>
            <w:top w:w="55" w:type="dxa"/>
            <w:left w:w="55" w:type="dxa"/>
            <w:bottom w:w="55" w:type="dxa"/>
            <w:right w:w="55" w:type="dxa"/>
          </w:tcMar>
        </w:tcPr>
        <w:p w:rsidR="000D052C" w:rsidRPr="002418EF" w:rsidRDefault="000D052C" w:rsidP="000D052C">
          <w:pPr>
            <w:pStyle w:val="QEP-FuzeileUV"/>
            <w:snapToGrid w:val="0"/>
            <w:rPr>
              <w:rFonts w:asciiTheme="minorHAnsi" w:hAnsiTheme="minorHAnsi" w:cs="Arial"/>
              <w:color w:val="808080"/>
              <w:sz w:val="24"/>
              <w:szCs w:val="24"/>
            </w:rPr>
          </w:pPr>
          <w:r w:rsidRPr="002418EF">
            <w:rPr>
              <w:rFonts w:asciiTheme="minorHAnsi" w:hAnsiTheme="minorHAnsi" w:cs="Arial"/>
              <w:color w:val="808080"/>
              <w:sz w:val="24"/>
              <w:szCs w:val="24"/>
            </w:rPr>
            <w:t>R</w:t>
          </w:r>
          <w:r w:rsidR="0034240D">
            <w:rPr>
              <w:rFonts w:asciiTheme="minorHAnsi" w:hAnsiTheme="minorHAnsi" w:cs="Arial"/>
              <w:color w:val="808080"/>
              <w:sz w:val="24"/>
              <w:szCs w:val="24"/>
            </w:rPr>
            <w:t>evision:</w:t>
          </w:r>
        </w:p>
      </w:tc>
      <w:tc>
        <w:tcPr>
          <w:tcW w:w="4394" w:type="dxa"/>
          <w:tcBorders>
            <w:top w:val="single" w:sz="2" w:space="0" w:color="000000"/>
            <w:left w:val="single" w:sz="2" w:space="0" w:color="000000"/>
            <w:bottom w:val="single" w:sz="2" w:space="0" w:color="000000"/>
          </w:tcBorders>
          <w:tcMar>
            <w:top w:w="55" w:type="dxa"/>
            <w:left w:w="55" w:type="dxa"/>
            <w:bottom w:w="55" w:type="dxa"/>
            <w:right w:w="55" w:type="dxa"/>
          </w:tcMar>
        </w:tcPr>
        <w:p w:rsidR="000D052C" w:rsidRPr="002418EF" w:rsidRDefault="00835B98" w:rsidP="000D052C">
          <w:pPr>
            <w:pStyle w:val="QEP-FuzeileUV"/>
            <w:snapToGrid w:val="0"/>
            <w:rPr>
              <w:rFonts w:asciiTheme="minorHAnsi" w:hAnsiTheme="minorHAnsi" w:cs="Arial"/>
              <w:color w:val="808080"/>
              <w:sz w:val="24"/>
              <w:szCs w:val="24"/>
            </w:rPr>
          </w:pPr>
          <w:r>
            <w:rPr>
              <w:rFonts w:asciiTheme="minorHAnsi" w:hAnsiTheme="minorHAnsi" w:cs="Arial"/>
              <w:color w:val="808080"/>
              <w:sz w:val="24"/>
              <w:szCs w:val="24"/>
            </w:rPr>
            <w:fldChar w:fldCharType="begin"/>
          </w:r>
          <w:r>
            <w:rPr>
              <w:rFonts w:asciiTheme="minorHAnsi" w:hAnsiTheme="minorHAnsi" w:cs="Arial"/>
              <w:color w:val="808080"/>
              <w:sz w:val="24"/>
              <w:szCs w:val="24"/>
            </w:rPr>
            <w:instrText xml:space="preserve"> FILENAME   \* MERGEFORMAT </w:instrText>
          </w:r>
          <w:r>
            <w:rPr>
              <w:rFonts w:asciiTheme="minorHAnsi" w:hAnsiTheme="minorHAnsi" w:cs="Arial"/>
              <w:color w:val="808080"/>
              <w:sz w:val="24"/>
              <w:szCs w:val="24"/>
            </w:rPr>
            <w:fldChar w:fldCharType="separate"/>
          </w:r>
          <w:r w:rsidR="0034240D">
            <w:rPr>
              <w:rFonts w:asciiTheme="minorHAnsi" w:hAnsiTheme="minorHAnsi" w:cs="Arial"/>
              <w:noProof/>
              <w:color w:val="808080"/>
              <w:sz w:val="24"/>
              <w:szCs w:val="24"/>
            </w:rPr>
            <w:t>07.1a_GBN_VA_Neue Verfahren.docx</w:t>
          </w:r>
          <w:r>
            <w:rPr>
              <w:rFonts w:asciiTheme="minorHAnsi" w:hAnsiTheme="minorHAnsi" w:cs="Arial"/>
              <w:color w:val="808080"/>
              <w:sz w:val="24"/>
              <w:szCs w:val="24"/>
            </w:rPr>
            <w:fldChar w:fldCharType="end"/>
          </w:r>
        </w:p>
      </w:tc>
      <w:tc>
        <w:tcPr>
          <w:tcW w:w="277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D052C" w:rsidRPr="002418EF" w:rsidRDefault="000D052C" w:rsidP="000D052C">
          <w:pPr>
            <w:pStyle w:val="QEP-FuzeileUV"/>
            <w:snapToGrid w:val="0"/>
            <w:jc w:val="right"/>
            <w:rPr>
              <w:rFonts w:asciiTheme="minorHAnsi" w:hAnsiTheme="minorHAnsi" w:cs="Arial"/>
              <w:color w:val="808080"/>
              <w:sz w:val="24"/>
              <w:szCs w:val="24"/>
            </w:rPr>
          </w:pPr>
          <w:r w:rsidRPr="002418EF">
            <w:rPr>
              <w:rFonts w:asciiTheme="minorHAnsi" w:hAnsiTheme="minorHAnsi" w:cs="Arial"/>
              <w:color w:val="808080"/>
              <w:sz w:val="24"/>
              <w:szCs w:val="24"/>
            </w:rPr>
            <w:t>Seite:</w:t>
          </w:r>
        </w:p>
      </w:tc>
    </w:tr>
  </w:tbl>
  <w:p w:rsidR="0097522E" w:rsidRPr="00117DC4" w:rsidRDefault="0097522E" w:rsidP="0097522E">
    <w:pPr>
      <w:rPr>
        <w:sz w:val="4"/>
        <w:szCs w:val="17"/>
      </w:rPr>
    </w:pPr>
  </w:p>
  <w:p w:rsidR="000D052C" w:rsidRPr="00CA5C0A" w:rsidRDefault="00CA5C0A" w:rsidP="00CA5C0A">
    <w:pPr>
      <w:rPr>
        <w:rFonts w:ascii="Calibri" w:hAnsi="Calibri"/>
        <w:i/>
        <w:sz w:val="17"/>
        <w:szCs w:val="17"/>
      </w:rPr>
    </w:pPr>
    <w:r w:rsidRPr="00DA4DD0">
      <w:rPr>
        <w:i/>
        <w:sz w:val="17"/>
        <w:szCs w:val="17"/>
      </w:rPr>
      <w:t xml:space="preserve">Das Urheberrecht (Copyright) für dieses Dokument liegt beim German Biobank </w:t>
    </w:r>
    <w:proofErr w:type="spellStart"/>
    <w:r w:rsidRPr="00DA4DD0">
      <w:rPr>
        <w:i/>
        <w:sz w:val="17"/>
        <w:szCs w:val="17"/>
      </w:rPr>
      <w:t>Node</w:t>
    </w:r>
    <w:proofErr w:type="spellEnd"/>
    <w:r w:rsidRPr="00DA4DD0">
      <w:rPr>
        <w:i/>
        <w:sz w:val="17"/>
        <w:szCs w:val="17"/>
      </w:rPr>
      <w:t xml:space="preserve"> (GBN). Die Weitergabe der Inhalte an Dritte ist nicht gestattet.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4965" w:rsidRDefault="00984965">
      <w:r>
        <w:separator/>
      </w:r>
    </w:p>
  </w:footnote>
  <w:footnote w:type="continuationSeparator" w:id="0">
    <w:p w:rsidR="00984965" w:rsidRDefault="009849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59EA" w:rsidRDefault="00FF59EA" w:rsidP="008E1D79">
    <w:pPr>
      <w:pStyle w:val="Kopfzeile"/>
      <w:rPr>
        <w:sz w:val="2"/>
      </w:rPr>
    </w:pPr>
    <w:r>
      <w:rPr>
        <w:noProof/>
        <w:sz w:val="2"/>
      </w:rPr>
      <w:drawing>
        <wp:anchor distT="0" distB="0" distL="114300" distR="114300" simplePos="0" relativeHeight="251658240" behindDoc="1" locked="0" layoutInCell="1" allowOverlap="1" wp14:anchorId="37290643" wp14:editId="3BE21028">
          <wp:simplePos x="0" y="0"/>
          <wp:positionH relativeFrom="column">
            <wp:posOffset>4184650</wp:posOffset>
          </wp:positionH>
          <wp:positionV relativeFrom="paragraph">
            <wp:posOffset>-321310</wp:posOffset>
          </wp:positionV>
          <wp:extent cx="2044700" cy="926465"/>
          <wp:effectExtent l="0" t="0" r="0"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BN_RGB_schwarz.jpg"/>
                  <pic:cNvPicPr/>
                </pic:nvPicPr>
                <pic:blipFill>
                  <a:blip r:embed="rId1">
                    <a:extLst>
                      <a:ext uri="{28A0092B-C50C-407E-A947-70E740481C1C}">
                        <a14:useLocalDpi xmlns:a14="http://schemas.microsoft.com/office/drawing/2010/main" val="0"/>
                      </a:ext>
                    </a:extLst>
                  </a:blip>
                  <a:stretch>
                    <a:fillRect/>
                  </a:stretch>
                </pic:blipFill>
                <pic:spPr>
                  <a:xfrm>
                    <a:off x="0" y="0"/>
                    <a:ext cx="2044700" cy="926465"/>
                  </a:xfrm>
                  <a:prstGeom prst="rect">
                    <a:avLst/>
                  </a:prstGeom>
                </pic:spPr>
              </pic:pic>
            </a:graphicData>
          </a:graphic>
          <wp14:sizeRelH relativeFrom="page">
            <wp14:pctWidth>0</wp14:pctWidth>
          </wp14:sizeRelH>
          <wp14:sizeRelV relativeFrom="page">
            <wp14:pctHeight>0</wp14:pctHeight>
          </wp14:sizeRelV>
        </wp:anchor>
      </w:drawing>
    </w:r>
  </w:p>
  <w:p w:rsidR="00FF59EA" w:rsidRDefault="00FF59EA" w:rsidP="008E1D79">
    <w:pPr>
      <w:pStyle w:val="Kopfzeile"/>
      <w:rPr>
        <w:sz w:val="2"/>
      </w:rPr>
    </w:pPr>
  </w:p>
  <w:p w:rsidR="00FF59EA" w:rsidRDefault="00FF59EA" w:rsidP="008E1D79">
    <w:pPr>
      <w:pStyle w:val="Kopfzeile"/>
      <w:rPr>
        <w:sz w:val="2"/>
      </w:rPr>
    </w:pPr>
  </w:p>
  <w:p w:rsidR="00FF59EA" w:rsidRDefault="00FF59EA" w:rsidP="008E1D79">
    <w:pPr>
      <w:pStyle w:val="Kopfzeile"/>
      <w:rPr>
        <w:sz w:val="2"/>
      </w:rPr>
    </w:pPr>
  </w:p>
  <w:p w:rsidR="00FF59EA" w:rsidRDefault="00FF59EA" w:rsidP="008E1D79">
    <w:pPr>
      <w:pStyle w:val="Kopfzeile"/>
      <w:rPr>
        <w:sz w:val="2"/>
      </w:rPr>
    </w:pPr>
  </w:p>
  <w:p w:rsidR="00FF59EA" w:rsidRDefault="00FF59EA" w:rsidP="008E1D79">
    <w:pPr>
      <w:pStyle w:val="Kopfzeile"/>
      <w:rPr>
        <w:sz w:val="2"/>
      </w:rPr>
    </w:pPr>
  </w:p>
  <w:p w:rsidR="00FF59EA" w:rsidRDefault="00FF59EA" w:rsidP="008E1D79">
    <w:pPr>
      <w:pStyle w:val="Kopfzeile"/>
      <w:rPr>
        <w:sz w:val="2"/>
      </w:rPr>
    </w:pPr>
  </w:p>
  <w:p w:rsidR="00FF59EA" w:rsidRDefault="00FF59EA" w:rsidP="008E1D79">
    <w:pPr>
      <w:pStyle w:val="Kopfzeile"/>
      <w:rPr>
        <w:sz w:val="2"/>
      </w:rPr>
    </w:pPr>
  </w:p>
  <w:p w:rsidR="00B665CE" w:rsidRDefault="00B665CE" w:rsidP="008E1D79">
    <w:pPr>
      <w:pStyle w:val="Kopfzeile"/>
      <w:rPr>
        <w:sz w:val="2"/>
      </w:rPr>
    </w:pPr>
  </w:p>
  <w:p w:rsidR="00FF59EA" w:rsidRDefault="00FF59EA" w:rsidP="008E1D79">
    <w:pPr>
      <w:pStyle w:val="Kopfzeile"/>
      <w:rPr>
        <w:sz w:val="2"/>
      </w:rPr>
    </w:pPr>
  </w:p>
  <w:tbl>
    <w:tblPr>
      <w:tblW w:w="9638" w:type="dxa"/>
      <w:tblLayout w:type="fixed"/>
      <w:tblCellMar>
        <w:left w:w="10" w:type="dxa"/>
        <w:right w:w="10" w:type="dxa"/>
      </w:tblCellMar>
      <w:tblLook w:val="04A0" w:firstRow="1" w:lastRow="0" w:firstColumn="1" w:lastColumn="0" w:noHBand="0" w:noVBand="1"/>
    </w:tblPr>
    <w:tblGrid>
      <w:gridCol w:w="3212"/>
      <w:gridCol w:w="3213"/>
      <w:gridCol w:w="3213"/>
    </w:tblGrid>
    <w:tr w:rsidR="00FF59EA" w:rsidRPr="002418EF" w:rsidTr="00A6469C">
      <w:tc>
        <w:tcPr>
          <w:tcW w:w="3213" w:type="dxa"/>
          <w:tcBorders>
            <w:top w:val="single" w:sz="2" w:space="0" w:color="000000"/>
            <w:left w:val="single" w:sz="2" w:space="0" w:color="000000"/>
            <w:bottom w:val="single" w:sz="2" w:space="0" w:color="000000"/>
          </w:tcBorders>
          <w:tcMar>
            <w:top w:w="55" w:type="dxa"/>
            <w:left w:w="55" w:type="dxa"/>
            <w:bottom w:w="55" w:type="dxa"/>
            <w:right w:w="55" w:type="dxa"/>
          </w:tcMar>
        </w:tcPr>
        <w:p w:rsidR="00FF59EA" w:rsidRPr="002418EF" w:rsidRDefault="00FF59EA" w:rsidP="00A6469C">
          <w:pPr>
            <w:pStyle w:val="TableContents"/>
            <w:rPr>
              <w:rStyle w:val="Hervorhebung"/>
              <w:rFonts w:asciiTheme="minorHAnsi" w:hAnsiTheme="minorHAnsi" w:cs="Arial"/>
              <w:i w:val="0"/>
              <w:sz w:val="28"/>
              <w:szCs w:val="28"/>
            </w:rPr>
          </w:pPr>
          <w:r w:rsidRPr="002418EF">
            <w:rPr>
              <w:rStyle w:val="Hervorhebung"/>
              <w:rFonts w:asciiTheme="minorHAnsi" w:hAnsiTheme="minorHAnsi" w:cs="Arial"/>
              <w:i w:val="0"/>
              <w:sz w:val="28"/>
              <w:szCs w:val="28"/>
            </w:rPr>
            <w:t>Name der Biobank</w:t>
          </w:r>
        </w:p>
      </w:tc>
      <w:tc>
        <w:tcPr>
          <w:tcW w:w="3213" w:type="dxa"/>
          <w:vMerge w:val="restart"/>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rsidR="00FF59EA" w:rsidRPr="002418EF" w:rsidRDefault="00FF59EA" w:rsidP="00A6469C">
          <w:pPr>
            <w:pStyle w:val="TableContents"/>
            <w:jc w:val="center"/>
            <w:rPr>
              <w:rStyle w:val="Hervorhebung"/>
              <w:rFonts w:asciiTheme="minorHAnsi" w:hAnsiTheme="minorHAnsi" w:cs="Arial"/>
              <w:b/>
              <w:i w:val="0"/>
              <w:color w:val="FFFFFF" w:themeColor="background1"/>
              <w:sz w:val="28"/>
              <w:szCs w:val="28"/>
            </w:rPr>
          </w:pPr>
          <w:r w:rsidRPr="002418EF">
            <w:rPr>
              <w:rStyle w:val="Hervorhebung"/>
              <w:rFonts w:asciiTheme="minorHAnsi" w:hAnsiTheme="minorHAnsi" w:cs="Arial"/>
              <w:b/>
              <w:i w:val="0"/>
              <w:color w:val="FFFFFF" w:themeColor="background1"/>
              <w:sz w:val="28"/>
              <w:szCs w:val="28"/>
            </w:rPr>
            <w:t>Neue Verfahren</w:t>
          </w:r>
        </w:p>
      </w:tc>
      <w:tc>
        <w:tcPr>
          <w:tcW w:w="321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FF59EA" w:rsidRPr="002418EF" w:rsidRDefault="00FF59EA" w:rsidP="00A6469C">
          <w:pPr>
            <w:pStyle w:val="TableContents"/>
            <w:rPr>
              <w:rStyle w:val="Hervorhebung"/>
              <w:rFonts w:asciiTheme="minorHAnsi" w:hAnsiTheme="minorHAnsi" w:cs="Arial"/>
              <w:i w:val="0"/>
              <w:sz w:val="28"/>
              <w:szCs w:val="28"/>
            </w:rPr>
          </w:pPr>
          <w:r w:rsidRPr="002418EF">
            <w:rPr>
              <w:rStyle w:val="Hervorhebung"/>
              <w:rFonts w:asciiTheme="minorHAnsi" w:hAnsiTheme="minorHAnsi" w:cs="Arial"/>
              <w:i w:val="0"/>
              <w:sz w:val="28"/>
              <w:szCs w:val="28"/>
            </w:rPr>
            <w:t>Leitung der Biobank XXX</w:t>
          </w:r>
        </w:p>
      </w:tc>
    </w:tr>
    <w:tr w:rsidR="00FF59EA" w:rsidRPr="002418EF" w:rsidTr="00A6469C">
      <w:trPr>
        <w:trHeight w:val="904"/>
      </w:trPr>
      <w:tc>
        <w:tcPr>
          <w:tcW w:w="3213" w:type="dxa"/>
          <w:tcBorders>
            <w:left w:val="single" w:sz="2" w:space="0" w:color="000000"/>
            <w:bottom w:val="single" w:sz="2" w:space="0" w:color="000000"/>
          </w:tcBorders>
          <w:tcMar>
            <w:top w:w="55" w:type="dxa"/>
            <w:left w:w="55" w:type="dxa"/>
            <w:bottom w:w="55" w:type="dxa"/>
            <w:right w:w="55" w:type="dxa"/>
          </w:tcMar>
          <w:vAlign w:val="center"/>
        </w:tcPr>
        <w:p w:rsidR="00FF59EA" w:rsidRPr="002418EF" w:rsidRDefault="00FF59EA" w:rsidP="00A6469C">
          <w:pPr>
            <w:pStyle w:val="TableContents"/>
            <w:jc w:val="center"/>
            <w:rPr>
              <w:rStyle w:val="Hervorhebung"/>
              <w:rFonts w:asciiTheme="minorHAnsi" w:hAnsiTheme="minorHAnsi" w:cs="Arial"/>
              <w:i w:val="0"/>
              <w:sz w:val="28"/>
              <w:szCs w:val="28"/>
            </w:rPr>
          </w:pPr>
          <w:r w:rsidRPr="002418EF">
            <w:rPr>
              <w:rStyle w:val="Hervorhebung"/>
              <w:rFonts w:asciiTheme="minorHAnsi" w:hAnsiTheme="minorHAnsi" w:cs="Arial"/>
              <w:i w:val="0"/>
              <w:sz w:val="28"/>
              <w:szCs w:val="28"/>
            </w:rPr>
            <w:t>EVTL Logo</w:t>
          </w:r>
        </w:p>
      </w:tc>
      <w:tc>
        <w:tcPr>
          <w:tcW w:w="3213" w:type="dxa"/>
          <w:vMerge/>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tcPr>
        <w:p w:rsidR="00FF59EA" w:rsidRPr="002418EF" w:rsidRDefault="00FF59EA" w:rsidP="00A6469C">
          <w:pPr>
            <w:rPr>
              <w:rStyle w:val="Hervorhebung"/>
              <w:rFonts w:asciiTheme="minorHAnsi" w:hAnsiTheme="minorHAnsi" w:cs="Arial"/>
              <w:i w:val="0"/>
              <w:sz w:val="28"/>
              <w:szCs w:val="28"/>
            </w:rPr>
          </w:pP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FF59EA" w:rsidRPr="002418EF" w:rsidRDefault="00FF59EA" w:rsidP="00A6469C">
          <w:pPr>
            <w:pStyle w:val="TableContents"/>
            <w:jc w:val="center"/>
            <w:rPr>
              <w:rStyle w:val="Hervorhebung"/>
              <w:rFonts w:asciiTheme="minorHAnsi" w:hAnsiTheme="minorHAnsi" w:cs="Arial"/>
              <w:i w:val="0"/>
              <w:sz w:val="28"/>
              <w:szCs w:val="28"/>
            </w:rPr>
          </w:pPr>
          <w:r w:rsidRPr="002418EF">
            <w:rPr>
              <w:rStyle w:val="Hervorhebung"/>
              <w:rFonts w:asciiTheme="minorHAnsi" w:hAnsiTheme="minorHAnsi" w:cs="Arial"/>
              <w:i w:val="0"/>
              <w:sz w:val="28"/>
              <w:szCs w:val="28"/>
            </w:rPr>
            <w:t>Verfahrensanweisung</w:t>
          </w:r>
        </w:p>
      </w:tc>
    </w:tr>
  </w:tbl>
  <w:p w:rsidR="00FF59EA" w:rsidRPr="008E1D79" w:rsidRDefault="00FF59EA" w:rsidP="008E1D79">
    <w:pPr>
      <w:pStyle w:val="Kopfzeile"/>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25244EE"/>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2" w15:restartNumberingAfterBreak="0">
    <w:nsid w:val="02BA39AF"/>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3" w15:restartNumberingAfterBreak="0">
    <w:nsid w:val="061E69D8"/>
    <w:multiLevelType w:val="singleLevel"/>
    <w:tmpl w:val="B8D2F8D6"/>
    <w:lvl w:ilvl="0">
      <w:start w:val="1"/>
      <w:numFmt w:val="decimal"/>
      <w:lvlText w:val="4.%1."/>
      <w:lvlJc w:val="left"/>
      <w:pPr>
        <w:tabs>
          <w:tab w:val="num" w:pos="360"/>
        </w:tabs>
        <w:ind w:left="360" w:hanging="360"/>
      </w:pPr>
      <w:rPr>
        <w:rFonts w:cs="Times New Roman"/>
      </w:rPr>
    </w:lvl>
  </w:abstractNum>
  <w:abstractNum w:abstractNumId="4" w15:restartNumberingAfterBreak="0">
    <w:nsid w:val="066F79AF"/>
    <w:multiLevelType w:val="singleLevel"/>
    <w:tmpl w:val="04070013"/>
    <w:lvl w:ilvl="0">
      <w:start w:val="1"/>
      <w:numFmt w:val="upperRoman"/>
      <w:lvlText w:val="%1."/>
      <w:lvlJc w:val="left"/>
      <w:pPr>
        <w:tabs>
          <w:tab w:val="num" w:pos="720"/>
        </w:tabs>
        <w:ind w:left="720" w:hanging="720"/>
      </w:pPr>
      <w:rPr>
        <w:rFonts w:cs="Times New Roman"/>
      </w:rPr>
    </w:lvl>
  </w:abstractNum>
  <w:abstractNum w:abstractNumId="5" w15:restartNumberingAfterBreak="0">
    <w:nsid w:val="08387E91"/>
    <w:multiLevelType w:val="multilevel"/>
    <w:tmpl w:val="936278FC"/>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rPr>
    </w:lvl>
    <w:lvl w:ilvl="3">
      <w:start w:val="1"/>
      <w:numFmt w:val="decimal"/>
      <w:lvlText w:val="%1%3.%2..%4"/>
      <w:lvlJc w:val="left"/>
      <w:pPr>
        <w:tabs>
          <w:tab w:val="num" w:pos="1134"/>
        </w:tabs>
        <w:ind w:left="1134" w:hanging="1134"/>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0A977A64"/>
    <w:multiLevelType w:val="singleLevel"/>
    <w:tmpl w:val="0407000F"/>
    <w:lvl w:ilvl="0">
      <w:start w:val="1"/>
      <w:numFmt w:val="decimal"/>
      <w:lvlText w:val="%1."/>
      <w:lvlJc w:val="left"/>
      <w:pPr>
        <w:tabs>
          <w:tab w:val="num" w:pos="360"/>
        </w:tabs>
        <w:ind w:left="360" w:hanging="360"/>
      </w:pPr>
      <w:rPr>
        <w:rFonts w:cs="Times New Roman"/>
      </w:rPr>
    </w:lvl>
  </w:abstractNum>
  <w:abstractNum w:abstractNumId="7" w15:restartNumberingAfterBreak="0">
    <w:nsid w:val="102510D9"/>
    <w:multiLevelType w:val="hybridMultilevel"/>
    <w:tmpl w:val="F85432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1726D1F"/>
    <w:multiLevelType w:val="hybridMultilevel"/>
    <w:tmpl w:val="1A7412E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2BF5F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0605DD"/>
    <w:multiLevelType w:val="hybridMultilevel"/>
    <w:tmpl w:val="36F605F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8A4062B"/>
    <w:multiLevelType w:val="hybridMultilevel"/>
    <w:tmpl w:val="B838E922"/>
    <w:lvl w:ilvl="0" w:tplc="0DEA4F7C">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1A0E3381"/>
    <w:multiLevelType w:val="multilevel"/>
    <w:tmpl w:val="537E6174"/>
    <w:lvl w:ilvl="0">
      <w:start w:val="4"/>
      <w:numFmt w:val="decimal"/>
      <w:lvlText w:val="%1."/>
      <w:lvlJc w:val="left"/>
      <w:pPr>
        <w:tabs>
          <w:tab w:val="num" w:pos="360"/>
        </w:tabs>
        <w:ind w:left="360" w:hanging="360"/>
      </w:pPr>
      <w:rPr>
        <w:rFonts w:cs="Times New Roman"/>
      </w:rPr>
    </w:lvl>
    <w:lvl w:ilvl="1">
      <w:start w:val="1"/>
      <w:numFmt w:val="decimal"/>
      <w:lvlText w:val="%2.%1"/>
      <w:lvlJc w:val="left"/>
      <w:pPr>
        <w:tabs>
          <w:tab w:val="num" w:pos="792"/>
        </w:tabs>
        <w:ind w:left="792" w:hanging="432"/>
      </w:pPr>
      <w:rPr>
        <w:rFonts w:cs="Times New Roman"/>
      </w:rPr>
    </w:lvl>
    <w:lvl w:ilvl="2">
      <w:start w:val="1"/>
      <w:numFmt w:val="decimal"/>
      <w:lvlText w:val="%2.%3"/>
      <w:lvlJc w:val="left"/>
      <w:pPr>
        <w:tabs>
          <w:tab w:val="num" w:pos="1224"/>
        </w:tabs>
        <w:ind w:left="1224" w:hanging="504"/>
      </w:pPr>
      <w:rPr>
        <w:rFonts w:ascii="Arial Narrow" w:hAnsi="Arial Narrow" w:cs="Times New Roman" w:hint="default"/>
      </w:rPr>
    </w:lvl>
    <w:lvl w:ilvl="3">
      <w:start w:val="1"/>
      <w:numFmt w:val="decimal"/>
      <w:lvlText w:val="%2.%3.%4"/>
      <w:lvlJc w:val="left"/>
      <w:pPr>
        <w:tabs>
          <w:tab w:val="num" w:pos="1728"/>
        </w:tabs>
        <w:ind w:left="1728" w:hanging="648"/>
      </w:pPr>
      <w:rPr>
        <w:rFonts w:cs="Times New Roman"/>
      </w:rPr>
    </w:lvl>
    <w:lvl w:ilvl="4">
      <w:start w:val="1"/>
      <w:numFmt w:val="decimal"/>
      <w:lvlText w:val="%2.%3.%4.%5"/>
      <w:lvlJc w:val="left"/>
      <w:pPr>
        <w:tabs>
          <w:tab w:val="num" w:pos="2232"/>
        </w:tabs>
        <w:ind w:left="2232" w:hanging="792"/>
      </w:pPr>
      <w:rPr>
        <w:rFonts w:ascii="Arial Narrow" w:hAnsi="Arial Narrow" w:cs="Times New Roman" w:hint="default"/>
        <w:b w:val="0"/>
        <w:i w:val="0"/>
        <w:sz w:val="2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21AE412D"/>
    <w:multiLevelType w:val="hybridMultilevel"/>
    <w:tmpl w:val="039A648C"/>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2B07993"/>
    <w:multiLevelType w:val="hybridMultilevel"/>
    <w:tmpl w:val="B094D256"/>
    <w:lvl w:ilvl="0" w:tplc="6F8CBC20">
      <w:start w:val="1"/>
      <w:numFmt w:val="bullet"/>
      <w:lvlText w:val=""/>
      <w:lvlJc w:val="left"/>
      <w:pPr>
        <w:ind w:left="720" w:hanging="360"/>
      </w:pPr>
      <w:rPr>
        <w:rFonts w:ascii="Symbol" w:hAnsi="Symbol" w:hint="default"/>
        <w:u w:color="FFC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6F2546C"/>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16" w15:restartNumberingAfterBreak="0">
    <w:nsid w:val="28027C44"/>
    <w:multiLevelType w:val="hybridMultilevel"/>
    <w:tmpl w:val="25EE604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C2D03D2"/>
    <w:multiLevelType w:val="singleLevel"/>
    <w:tmpl w:val="04070007"/>
    <w:lvl w:ilvl="0">
      <w:start w:val="1"/>
      <w:numFmt w:val="bullet"/>
      <w:lvlText w:val="-"/>
      <w:lvlJc w:val="left"/>
      <w:pPr>
        <w:tabs>
          <w:tab w:val="num" w:pos="360"/>
        </w:tabs>
        <w:ind w:left="360" w:hanging="360"/>
      </w:pPr>
      <w:rPr>
        <w:sz w:val="16"/>
      </w:rPr>
    </w:lvl>
  </w:abstractNum>
  <w:abstractNum w:abstractNumId="18" w15:restartNumberingAfterBreak="0">
    <w:nsid w:val="2C4875CE"/>
    <w:multiLevelType w:val="hybridMultilevel"/>
    <w:tmpl w:val="46EE7410"/>
    <w:lvl w:ilvl="0" w:tplc="6F8CBC20">
      <w:start w:val="1"/>
      <w:numFmt w:val="bullet"/>
      <w:lvlText w:val=""/>
      <w:lvlJc w:val="left"/>
      <w:pPr>
        <w:ind w:left="720" w:hanging="360"/>
      </w:pPr>
      <w:rPr>
        <w:rFonts w:ascii="Symbol" w:hAnsi="Symbol" w:hint="default"/>
        <w:u w:color="FFC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F231702"/>
    <w:multiLevelType w:val="hybridMultilevel"/>
    <w:tmpl w:val="C81ECC64"/>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A7B4EE7"/>
    <w:multiLevelType w:val="hybridMultilevel"/>
    <w:tmpl w:val="7B6420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C914636"/>
    <w:multiLevelType w:val="singleLevel"/>
    <w:tmpl w:val="A34AC87A"/>
    <w:lvl w:ilvl="0">
      <w:start w:val="1"/>
      <w:numFmt w:val="decimal"/>
      <w:lvlText w:val="%1."/>
      <w:lvlJc w:val="left"/>
      <w:pPr>
        <w:tabs>
          <w:tab w:val="num" w:pos="360"/>
        </w:tabs>
        <w:ind w:left="360" w:hanging="360"/>
      </w:pPr>
      <w:rPr>
        <w:rFonts w:cs="Times New Roman"/>
      </w:rPr>
    </w:lvl>
  </w:abstractNum>
  <w:abstractNum w:abstractNumId="22" w15:restartNumberingAfterBreak="0">
    <w:nsid w:val="3F457CE9"/>
    <w:multiLevelType w:val="hybridMultilevel"/>
    <w:tmpl w:val="9B3CCBF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3B0038A"/>
    <w:multiLevelType w:val="singleLevel"/>
    <w:tmpl w:val="C368F0FC"/>
    <w:lvl w:ilvl="0">
      <w:start w:val="1"/>
      <w:numFmt w:val="decimal"/>
      <w:lvlText w:val="%1"/>
      <w:lvlJc w:val="left"/>
      <w:pPr>
        <w:tabs>
          <w:tab w:val="num" w:pos="360"/>
        </w:tabs>
        <w:ind w:left="360" w:hanging="360"/>
      </w:pPr>
      <w:rPr>
        <w:rFonts w:cs="Times New Roman"/>
      </w:rPr>
    </w:lvl>
  </w:abstractNum>
  <w:abstractNum w:abstractNumId="24" w15:restartNumberingAfterBreak="0">
    <w:nsid w:val="516C52AD"/>
    <w:multiLevelType w:val="singleLevel"/>
    <w:tmpl w:val="961C3F46"/>
    <w:lvl w:ilvl="0">
      <w:start w:val="1"/>
      <w:numFmt w:val="bullet"/>
      <w:lvlText w:val=""/>
      <w:lvlJc w:val="left"/>
      <w:pPr>
        <w:tabs>
          <w:tab w:val="num" w:pos="360"/>
        </w:tabs>
        <w:ind w:left="360" w:hanging="360"/>
      </w:pPr>
      <w:rPr>
        <w:rFonts w:ascii="Symbol" w:hAnsi="Symbol" w:hint="default"/>
        <w:sz w:val="16"/>
      </w:rPr>
    </w:lvl>
  </w:abstractNum>
  <w:abstractNum w:abstractNumId="25" w15:restartNumberingAfterBreak="0">
    <w:nsid w:val="5823700B"/>
    <w:multiLevelType w:val="multilevel"/>
    <w:tmpl w:val="72D86622"/>
    <w:lvl w:ilvl="0">
      <w:start w:val="1"/>
      <w:numFmt w:val="decimal"/>
      <w:lvlText w:val="%1"/>
      <w:lvlJc w:val="left"/>
      <w:pPr>
        <w:tabs>
          <w:tab w:val="num" w:pos="432"/>
        </w:tabs>
        <w:ind w:left="432" w:hanging="432"/>
      </w:pPr>
      <w:rPr>
        <w:rFonts w:ascii="Arial" w:hAnsi="Arial" w:cs="Times New Roman" w:hint="default"/>
        <w:b/>
        <w:i w:val="0"/>
        <w:sz w:val="24"/>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ascii="Arial" w:hAnsi="Arial" w:cs="Times New Roman" w:hint="default"/>
        <w:b/>
        <w:i w:val="0"/>
        <w:sz w:val="2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6" w15:restartNumberingAfterBreak="0">
    <w:nsid w:val="5D137130"/>
    <w:multiLevelType w:val="hybridMultilevel"/>
    <w:tmpl w:val="051EA332"/>
    <w:lvl w:ilvl="0" w:tplc="04070001">
      <w:start w:val="1"/>
      <w:numFmt w:val="bullet"/>
      <w:lvlText w:val=""/>
      <w:lvlJc w:val="left"/>
      <w:pPr>
        <w:tabs>
          <w:tab w:val="num" w:pos="720"/>
        </w:tabs>
        <w:ind w:left="720" w:hanging="360"/>
      </w:pPr>
      <w:rPr>
        <w:rFonts w:ascii="Symbol" w:hAnsi="Symbol"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15:restartNumberingAfterBreak="0">
    <w:nsid w:val="6B8400B4"/>
    <w:multiLevelType w:val="hybridMultilevel"/>
    <w:tmpl w:val="33B2AF72"/>
    <w:lvl w:ilvl="0" w:tplc="07F229F8">
      <w:start w:val="1"/>
      <w:numFmt w:val="decimal"/>
      <w:lvlText w:val="5.%1"/>
      <w:lvlJc w:val="left"/>
      <w:pPr>
        <w:tabs>
          <w:tab w:val="num" w:pos="680"/>
        </w:tabs>
        <w:ind w:left="680" w:hanging="680"/>
      </w:pPr>
      <w:rPr>
        <w:rFonts w:ascii="Arial" w:hAnsi="Arial" w:hint="default"/>
        <w:b/>
        <w:i w:val="0"/>
        <w:sz w:val="24"/>
        <w:szCs w:val="24"/>
      </w:rPr>
    </w:lvl>
    <w:lvl w:ilvl="1" w:tplc="04070001">
      <w:start w:val="1"/>
      <w:numFmt w:val="bullet"/>
      <w:lvlText w:val=""/>
      <w:lvlJc w:val="left"/>
      <w:pPr>
        <w:tabs>
          <w:tab w:val="num" w:pos="1440"/>
        </w:tabs>
        <w:ind w:left="1440" w:hanging="360"/>
      </w:pPr>
      <w:rPr>
        <w:rFonts w:ascii="Symbol" w:hAnsi="Symbol" w:hint="default"/>
        <w:b/>
        <w:i w:val="0"/>
        <w:sz w:val="24"/>
        <w:szCs w:val="24"/>
      </w:rPr>
    </w:lvl>
    <w:lvl w:ilvl="2" w:tplc="0407001B">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15:restartNumberingAfterBreak="0">
    <w:nsid w:val="6FAF6C8B"/>
    <w:multiLevelType w:val="singleLevel"/>
    <w:tmpl w:val="0407000F"/>
    <w:lvl w:ilvl="0">
      <w:start w:val="1"/>
      <w:numFmt w:val="decimal"/>
      <w:lvlText w:val="%1."/>
      <w:lvlJc w:val="left"/>
      <w:pPr>
        <w:tabs>
          <w:tab w:val="num" w:pos="360"/>
        </w:tabs>
        <w:ind w:left="360" w:hanging="360"/>
      </w:pPr>
      <w:rPr>
        <w:rFonts w:cs="Times New Roman"/>
      </w:rPr>
    </w:lvl>
  </w:abstractNum>
  <w:abstractNum w:abstractNumId="29" w15:restartNumberingAfterBreak="0">
    <w:nsid w:val="71701883"/>
    <w:multiLevelType w:val="hybridMultilevel"/>
    <w:tmpl w:val="CBD2BFD2"/>
    <w:lvl w:ilvl="0" w:tplc="9CE6B07E">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0" w15:restartNumberingAfterBreak="0">
    <w:nsid w:val="736F3F94"/>
    <w:multiLevelType w:val="multilevel"/>
    <w:tmpl w:val="8FB44FFC"/>
    <w:lvl w:ilvl="0">
      <w:start w:val="1"/>
      <w:numFmt w:val="decimal"/>
      <w:pStyle w:val="berschrift1"/>
      <w:lvlText w:val="%1."/>
      <w:lvlJc w:val="left"/>
      <w:pPr>
        <w:tabs>
          <w:tab w:val="num" w:pos="432"/>
        </w:tabs>
        <w:ind w:left="432" w:hanging="432"/>
      </w:pPr>
      <w:rPr>
        <w:rFonts w:asciiTheme="minorHAnsi" w:hAnsiTheme="minorHAnsi" w:cs="Times New Roman" w:hint="default"/>
        <w:b/>
        <w:i w:val="0"/>
        <w:sz w:val="24"/>
      </w:rPr>
    </w:lvl>
    <w:lvl w:ilvl="1">
      <w:start w:val="1"/>
      <w:numFmt w:val="decimal"/>
      <w:pStyle w:val="berschrift2"/>
      <w:lvlText w:val="%1.%2"/>
      <w:lvlJc w:val="left"/>
      <w:pPr>
        <w:tabs>
          <w:tab w:val="num" w:pos="576"/>
        </w:tabs>
        <w:ind w:left="576" w:hanging="576"/>
      </w:pPr>
      <w:rPr>
        <w:rFonts w:cs="Times New Roman" w:hint="default"/>
      </w:rPr>
    </w:lvl>
    <w:lvl w:ilvl="2">
      <w:start w:val="1"/>
      <w:numFmt w:val="decimal"/>
      <w:pStyle w:val="berschrift3"/>
      <w:lvlText w:val="%1.%2.%3"/>
      <w:lvlJc w:val="left"/>
      <w:pPr>
        <w:tabs>
          <w:tab w:val="num" w:pos="720"/>
        </w:tabs>
        <w:ind w:left="720" w:hanging="720"/>
      </w:pPr>
      <w:rPr>
        <w:rFonts w:cs="Times New Roman" w:hint="default"/>
        <w:b/>
        <w:i w:val="0"/>
        <w:sz w:val="24"/>
      </w:rPr>
    </w:lvl>
    <w:lvl w:ilvl="3">
      <w:start w:val="1"/>
      <w:numFmt w:val="decimal"/>
      <w:pStyle w:val="berschrift4"/>
      <w:lvlText w:val="%1.%2.%3.%4"/>
      <w:lvlJc w:val="left"/>
      <w:pPr>
        <w:tabs>
          <w:tab w:val="num" w:pos="864"/>
        </w:tabs>
        <w:ind w:left="864" w:hanging="864"/>
      </w:pPr>
      <w:rPr>
        <w:rFonts w:cs="Times New Roman" w:hint="default"/>
      </w:rPr>
    </w:lvl>
    <w:lvl w:ilvl="4">
      <w:start w:val="1"/>
      <w:numFmt w:val="decimal"/>
      <w:pStyle w:val="berschrift5"/>
      <w:lvlText w:val="%1.%2.%3.%4.%5"/>
      <w:lvlJc w:val="left"/>
      <w:pPr>
        <w:tabs>
          <w:tab w:val="num" w:pos="1008"/>
        </w:tabs>
        <w:ind w:left="1008" w:hanging="1008"/>
      </w:pPr>
      <w:rPr>
        <w:rFonts w:cs="Times New Roman" w:hint="default"/>
      </w:rPr>
    </w:lvl>
    <w:lvl w:ilvl="5">
      <w:start w:val="1"/>
      <w:numFmt w:val="decimal"/>
      <w:pStyle w:val="berschrift6"/>
      <w:lvlText w:val="%1.%2.%3.%4.%5.%6"/>
      <w:lvlJc w:val="left"/>
      <w:pPr>
        <w:tabs>
          <w:tab w:val="num" w:pos="1152"/>
        </w:tabs>
        <w:ind w:left="1152" w:hanging="1152"/>
      </w:pPr>
      <w:rPr>
        <w:rFonts w:cs="Times New Roman" w:hint="default"/>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31" w15:restartNumberingAfterBreak="0">
    <w:nsid w:val="74C61529"/>
    <w:multiLevelType w:val="hybridMultilevel"/>
    <w:tmpl w:val="047A0132"/>
    <w:lvl w:ilvl="0" w:tplc="6F8CBC20">
      <w:start w:val="1"/>
      <w:numFmt w:val="bullet"/>
      <w:lvlText w:val=""/>
      <w:lvlJc w:val="left"/>
      <w:pPr>
        <w:ind w:left="720" w:hanging="360"/>
      </w:pPr>
      <w:rPr>
        <w:rFonts w:ascii="Symbol" w:hAnsi="Symbol" w:hint="default"/>
        <w:u w:color="FFC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54E033E"/>
    <w:multiLevelType w:val="hybridMultilevel"/>
    <w:tmpl w:val="34286F96"/>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6A5641A"/>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A376DEA"/>
    <w:multiLevelType w:val="hybridMultilevel"/>
    <w:tmpl w:val="E44271F0"/>
    <w:lvl w:ilvl="0" w:tplc="04070001">
      <w:start w:val="1"/>
      <w:numFmt w:val="bullet"/>
      <w:lvlText w:val=""/>
      <w:lvlJc w:val="left"/>
      <w:pPr>
        <w:tabs>
          <w:tab w:val="num" w:pos="1068"/>
        </w:tabs>
        <w:ind w:left="1068" w:hanging="360"/>
      </w:pPr>
      <w:rPr>
        <w:rFonts w:ascii="Symbol" w:hAnsi="Symbol" w:hint="default"/>
      </w:rPr>
    </w:lvl>
    <w:lvl w:ilvl="1" w:tplc="04070019" w:tentative="1">
      <w:start w:val="1"/>
      <w:numFmt w:val="lowerLetter"/>
      <w:lvlText w:val="%2."/>
      <w:lvlJc w:val="left"/>
      <w:pPr>
        <w:tabs>
          <w:tab w:val="num" w:pos="1788"/>
        </w:tabs>
        <w:ind w:left="1788" w:hanging="360"/>
      </w:pPr>
    </w:lvl>
    <w:lvl w:ilvl="2" w:tplc="0407001B" w:tentative="1">
      <w:start w:val="1"/>
      <w:numFmt w:val="lowerRoman"/>
      <w:lvlText w:val="%3."/>
      <w:lvlJc w:val="right"/>
      <w:pPr>
        <w:tabs>
          <w:tab w:val="num" w:pos="2508"/>
        </w:tabs>
        <w:ind w:left="2508" w:hanging="180"/>
      </w:pPr>
    </w:lvl>
    <w:lvl w:ilvl="3" w:tplc="0407000F">
      <w:start w:val="1"/>
      <w:numFmt w:val="decimal"/>
      <w:lvlText w:val="%4."/>
      <w:lvlJc w:val="left"/>
      <w:pPr>
        <w:tabs>
          <w:tab w:val="num" w:pos="3228"/>
        </w:tabs>
        <w:ind w:left="3228" w:hanging="360"/>
      </w:pPr>
    </w:lvl>
    <w:lvl w:ilvl="4" w:tplc="04070019" w:tentative="1">
      <w:start w:val="1"/>
      <w:numFmt w:val="lowerLetter"/>
      <w:lvlText w:val="%5."/>
      <w:lvlJc w:val="left"/>
      <w:pPr>
        <w:tabs>
          <w:tab w:val="num" w:pos="3948"/>
        </w:tabs>
        <w:ind w:left="3948" w:hanging="360"/>
      </w:pPr>
    </w:lvl>
    <w:lvl w:ilvl="5" w:tplc="0407001B" w:tentative="1">
      <w:start w:val="1"/>
      <w:numFmt w:val="lowerRoman"/>
      <w:lvlText w:val="%6."/>
      <w:lvlJc w:val="right"/>
      <w:pPr>
        <w:tabs>
          <w:tab w:val="num" w:pos="4668"/>
        </w:tabs>
        <w:ind w:left="4668" w:hanging="180"/>
      </w:pPr>
    </w:lvl>
    <w:lvl w:ilvl="6" w:tplc="0407000F" w:tentative="1">
      <w:start w:val="1"/>
      <w:numFmt w:val="decimal"/>
      <w:lvlText w:val="%7."/>
      <w:lvlJc w:val="left"/>
      <w:pPr>
        <w:tabs>
          <w:tab w:val="num" w:pos="5388"/>
        </w:tabs>
        <w:ind w:left="5388" w:hanging="360"/>
      </w:pPr>
    </w:lvl>
    <w:lvl w:ilvl="7" w:tplc="04070019" w:tentative="1">
      <w:start w:val="1"/>
      <w:numFmt w:val="lowerLetter"/>
      <w:lvlText w:val="%8."/>
      <w:lvlJc w:val="left"/>
      <w:pPr>
        <w:tabs>
          <w:tab w:val="num" w:pos="6108"/>
        </w:tabs>
        <w:ind w:left="6108" w:hanging="360"/>
      </w:pPr>
    </w:lvl>
    <w:lvl w:ilvl="8" w:tplc="0407001B" w:tentative="1">
      <w:start w:val="1"/>
      <w:numFmt w:val="lowerRoman"/>
      <w:lvlText w:val="%9."/>
      <w:lvlJc w:val="right"/>
      <w:pPr>
        <w:tabs>
          <w:tab w:val="num" w:pos="6828"/>
        </w:tabs>
        <w:ind w:left="6828" w:hanging="180"/>
      </w:pPr>
    </w:lvl>
  </w:abstractNum>
  <w:abstractNum w:abstractNumId="35" w15:restartNumberingAfterBreak="0">
    <w:nsid w:val="7F7D26F9"/>
    <w:multiLevelType w:val="multilevel"/>
    <w:tmpl w:val="A52290EE"/>
    <w:lvl w:ilvl="0">
      <w:start w:val="4"/>
      <w:numFmt w:val="decimal"/>
      <w:lvlText w:val="%1."/>
      <w:lvlJc w:val="left"/>
      <w:pPr>
        <w:tabs>
          <w:tab w:val="num" w:pos="360"/>
        </w:tabs>
        <w:ind w:left="360" w:hanging="360"/>
      </w:pPr>
      <w:rPr>
        <w:rFonts w:cs="Times New Roman"/>
      </w:rPr>
    </w:lvl>
    <w:lvl w:ilvl="1">
      <w:start w:val="1"/>
      <w:numFmt w:val="decimal"/>
      <w:lvlText w:val="%2.%1"/>
      <w:lvlJc w:val="left"/>
      <w:pPr>
        <w:tabs>
          <w:tab w:val="num" w:pos="792"/>
        </w:tabs>
        <w:ind w:left="792" w:hanging="432"/>
      </w:pPr>
      <w:rPr>
        <w:rFonts w:cs="Times New Roman"/>
      </w:rPr>
    </w:lvl>
    <w:lvl w:ilvl="2">
      <w:start w:val="1"/>
      <w:numFmt w:val="decimal"/>
      <w:lvlText w:val="%2.%3"/>
      <w:lvlJc w:val="left"/>
      <w:pPr>
        <w:tabs>
          <w:tab w:val="num" w:pos="1224"/>
        </w:tabs>
        <w:ind w:left="1224" w:hanging="504"/>
      </w:pPr>
      <w:rPr>
        <w:rFonts w:ascii="Arial Narrow" w:hAnsi="Arial Narrow" w:cs="Times New Roman" w:hint="default"/>
      </w:rPr>
    </w:lvl>
    <w:lvl w:ilvl="3">
      <w:start w:val="1"/>
      <w:numFmt w:val="decimal"/>
      <w:lvlText w:val="%2.%3.%4"/>
      <w:lvlJc w:val="left"/>
      <w:pPr>
        <w:tabs>
          <w:tab w:val="num" w:pos="1728"/>
        </w:tabs>
        <w:ind w:left="1728" w:hanging="648"/>
      </w:pPr>
      <w:rPr>
        <w:rFonts w:cs="Times New Roman"/>
      </w:rPr>
    </w:lvl>
    <w:lvl w:ilvl="4">
      <w:start w:val="1"/>
      <w:numFmt w:val="decimal"/>
      <w:lvlText w:val="%2.%3.%4.%5"/>
      <w:lvlJc w:val="left"/>
      <w:pPr>
        <w:tabs>
          <w:tab w:val="num" w:pos="2232"/>
        </w:tabs>
        <w:ind w:left="2232" w:hanging="792"/>
      </w:pPr>
      <w:rPr>
        <w:rFonts w:ascii="Arial Narrow" w:hAnsi="Arial Narrow" w:cs="Times New Roman" w:hint="default"/>
        <w:b w:val="0"/>
        <w:i w:val="0"/>
        <w:sz w:val="2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12"/>
  </w:num>
  <w:num w:numId="2">
    <w:abstractNumId w:val="9"/>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35"/>
  </w:num>
  <w:num w:numId="5">
    <w:abstractNumId w:val="30"/>
  </w:num>
  <w:num w:numId="6">
    <w:abstractNumId w:val="24"/>
  </w:num>
  <w:num w:numId="7">
    <w:abstractNumId w:val="33"/>
  </w:num>
  <w:num w:numId="8">
    <w:abstractNumId w:val="4"/>
  </w:num>
  <w:num w:numId="9">
    <w:abstractNumId w:val="17"/>
  </w:num>
  <w:num w:numId="10">
    <w:abstractNumId w:val="23"/>
  </w:num>
  <w:num w:numId="11">
    <w:abstractNumId w:val="3"/>
  </w:num>
  <w:num w:numId="12">
    <w:abstractNumId w:val="6"/>
  </w:num>
  <w:num w:numId="13">
    <w:abstractNumId w:val="0"/>
    <w:lvlOverride w:ilvl="0">
      <w:lvl w:ilvl="0">
        <w:start w:val="1"/>
        <w:numFmt w:val="bullet"/>
        <w:lvlText w:val=""/>
        <w:legacy w:legacy="1" w:legacySpace="0" w:legacyIndent="1"/>
        <w:lvlJc w:val="left"/>
        <w:pPr>
          <w:ind w:left="426" w:hanging="1"/>
        </w:pPr>
        <w:rPr>
          <w:rFonts w:ascii="Symbol" w:hAnsi="Symbol" w:hint="default"/>
        </w:rPr>
      </w:lvl>
    </w:lvlOverride>
  </w:num>
  <w:num w:numId="14">
    <w:abstractNumId w:val="5"/>
  </w:num>
  <w:num w:numId="15">
    <w:abstractNumId w:val="28"/>
  </w:num>
  <w:num w:numId="16">
    <w:abstractNumId w:val="2"/>
  </w:num>
  <w:num w:numId="17">
    <w:abstractNumId w:val="15"/>
  </w:num>
  <w:num w:numId="18">
    <w:abstractNumId w:val="1"/>
  </w:num>
  <w:num w:numId="19">
    <w:abstractNumId w:val="21"/>
  </w:num>
  <w:num w:numId="20">
    <w:abstractNumId w:val="30"/>
  </w:num>
  <w:num w:numId="21">
    <w:abstractNumId w:val="30"/>
  </w:num>
  <w:num w:numId="22">
    <w:abstractNumId w:val="30"/>
  </w:num>
  <w:num w:numId="23">
    <w:abstractNumId w:val="25"/>
  </w:num>
  <w:num w:numId="24">
    <w:abstractNumId w:val="30"/>
  </w:num>
  <w:num w:numId="25">
    <w:abstractNumId w:val="30"/>
  </w:num>
  <w:num w:numId="26">
    <w:abstractNumId w:val="30"/>
  </w:num>
  <w:num w:numId="27">
    <w:abstractNumId w:val="8"/>
  </w:num>
  <w:num w:numId="28">
    <w:abstractNumId w:val="32"/>
  </w:num>
  <w:num w:numId="29">
    <w:abstractNumId w:val="13"/>
  </w:num>
  <w:num w:numId="30">
    <w:abstractNumId w:val="16"/>
  </w:num>
  <w:num w:numId="31">
    <w:abstractNumId w:val="27"/>
  </w:num>
  <w:num w:numId="32">
    <w:abstractNumId w:val="22"/>
  </w:num>
  <w:num w:numId="33">
    <w:abstractNumId w:val="19"/>
  </w:num>
  <w:num w:numId="34">
    <w:abstractNumId w:val="10"/>
  </w:num>
  <w:num w:numId="35">
    <w:abstractNumId w:val="30"/>
  </w:num>
  <w:num w:numId="36">
    <w:abstractNumId w:val="30"/>
  </w:num>
  <w:num w:numId="37">
    <w:abstractNumId w:val="20"/>
  </w:num>
  <w:num w:numId="38">
    <w:abstractNumId w:val="30"/>
  </w:num>
  <w:num w:numId="39">
    <w:abstractNumId w:val="30"/>
  </w:num>
  <w:num w:numId="40">
    <w:abstractNumId w:val="30"/>
  </w:num>
  <w:num w:numId="41">
    <w:abstractNumId w:val="11"/>
  </w:num>
  <w:num w:numId="42">
    <w:abstractNumId w:val="7"/>
  </w:num>
  <w:num w:numId="43">
    <w:abstractNumId w:val="29"/>
  </w:num>
  <w:num w:numId="44">
    <w:abstractNumId w:val="34"/>
  </w:num>
  <w:num w:numId="45">
    <w:abstractNumId w:val="26"/>
  </w:num>
  <w:num w:numId="46">
    <w:abstractNumId w:val="14"/>
  </w:num>
  <w:num w:numId="47">
    <w:abstractNumId w:val="31"/>
  </w:num>
  <w:num w:numId="48">
    <w:abstractNumId w:val="18"/>
  </w:num>
  <w:num w:numId="49">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artfeldt, Christiane">
    <w15:presenceInfo w15:providerId="None" w15:userId="Hartfeldt, Christia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18"/>
    <w:rsid w:val="000074CB"/>
    <w:rsid w:val="00023FB0"/>
    <w:rsid w:val="00044986"/>
    <w:rsid w:val="0004551A"/>
    <w:rsid w:val="00045B61"/>
    <w:rsid w:val="00086718"/>
    <w:rsid w:val="000A324E"/>
    <w:rsid w:val="000B5D9B"/>
    <w:rsid w:val="000C1ECD"/>
    <w:rsid w:val="000D052C"/>
    <w:rsid w:val="000D2CBE"/>
    <w:rsid w:val="000D36E8"/>
    <w:rsid w:val="000D4212"/>
    <w:rsid w:val="000F7D50"/>
    <w:rsid w:val="00120EEA"/>
    <w:rsid w:val="001267E1"/>
    <w:rsid w:val="001277E4"/>
    <w:rsid w:val="00132134"/>
    <w:rsid w:val="0014310C"/>
    <w:rsid w:val="001439A2"/>
    <w:rsid w:val="0016740B"/>
    <w:rsid w:val="00177EF5"/>
    <w:rsid w:val="001E49D0"/>
    <w:rsid w:val="001F5E02"/>
    <w:rsid w:val="0021681D"/>
    <w:rsid w:val="002418EF"/>
    <w:rsid w:val="002550CB"/>
    <w:rsid w:val="002726DD"/>
    <w:rsid w:val="0028483C"/>
    <w:rsid w:val="00291DA7"/>
    <w:rsid w:val="002A1ADA"/>
    <w:rsid w:val="002C1DDA"/>
    <w:rsid w:val="002E0F75"/>
    <w:rsid w:val="002E3532"/>
    <w:rsid w:val="00330257"/>
    <w:rsid w:val="0034240D"/>
    <w:rsid w:val="00367F4C"/>
    <w:rsid w:val="00387E2F"/>
    <w:rsid w:val="003A3744"/>
    <w:rsid w:val="003D30EF"/>
    <w:rsid w:val="003D3AE1"/>
    <w:rsid w:val="003F6584"/>
    <w:rsid w:val="00443B3F"/>
    <w:rsid w:val="00467C0A"/>
    <w:rsid w:val="004B23BB"/>
    <w:rsid w:val="004C6996"/>
    <w:rsid w:val="004D1D2B"/>
    <w:rsid w:val="005049A1"/>
    <w:rsid w:val="00505BF9"/>
    <w:rsid w:val="00506921"/>
    <w:rsid w:val="005103D9"/>
    <w:rsid w:val="00512712"/>
    <w:rsid w:val="005135A7"/>
    <w:rsid w:val="00515497"/>
    <w:rsid w:val="00524CE5"/>
    <w:rsid w:val="0055342C"/>
    <w:rsid w:val="00574A99"/>
    <w:rsid w:val="00580CFA"/>
    <w:rsid w:val="00595CE4"/>
    <w:rsid w:val="005A5E71"/>
    <w:rsid w:val="005B60B9"/>
    <w:rsid w:val="005B7322"/>
    <w:rsid w:val="005C3769"/>
    <w:rsid w:val="005D75EC"/>
    <w:rsid w:val="005E2342"/>
    <w:rsid w:val="005F3BAE"/>
    <w:rsid w:val="006023F3"/>
    <w:rsid w:val="00627783"/>
    <w:rsid w:val="006307A8"/>
    <w:rsid w:val="00666E29"/>
    <w:rsid w:val="006712E2"/>
    <w:rsid w:val="00675FDF"/>
    <w:rsid w:val="00690DE7"/>
    <w:rsid w:val="00697C86"/>
    <w:rsid w:val="006A1B8C"/>
    <w:rsid w:val="006B5734"/>
    <w:rsid w:val="006C1322"/>
    <w:rsid w:val="006D6FDF"/>
    <w:rsid w:val="007029E9"/>
    <w:rsid w:val="00703594"/>
    <w:rsid w:val="00704900"/>
    <w:rsid w:val="0071407A"/>
    <w:rsid w:val="00737116"/>
    <w:rsid w:val="00745448"/>
    <w:rsid w:val="00765294"/>
    <w:rsid w:val="00765BDE"/>
    <w:rsid w:val="00785DB6"/>
    <w:rsid w:val="007861F1"/>
    <w:rsid w:val="007A0B92"/>
    <w:rsid w:val="007B55A3"/>
    <w:rsid w:val="007D099F"/>
    <w:rsid w:val="007D6F14"/>
    <w:rsid w:val="008020AD"/>
    <w:rsid w:val="008055F3"/>
    <w:rsid w:val="00815EF6"/>
    <w:rsid w:val="00820E0F"/>
    <w:rsid w:val="0083212B"/>
    <w:rsid w:val="00835B98"/>
    <w:rsid w:val="008445CC"/>
    <w:rsid w:val="0085198C"/>
    <w:rsid w:val="00862D2D"/>
    <w:rsid w:val="00896E6D"/>
    <w:rsid w:val="008C41E8"/>
    <w:rsid w:val="008D348F"/>
    <w:rsid w:val="008D36B4"/>
    <w:rsid w:val="008E1D79"/>
    <w:rsid w:val="008F2312"/>
    <w:rsid w:val="008F4F5C"/>
    <w:rsid w:val="008F578A"/>
    <w:rsid w:val="009016B2"/>
    <w:rsid w:val="00904F6E"/>
    <w:rsid w:val="00905ABF"/>
    <w:rsid w:val="00907226"/>
    <w:rsid w:val="009121F3"/>
    <w:rsid w:val="009149FF"/>
    <w:rsid w:val="009226DD"/>
    <w:rsid w:val="0092676B"/>
    <w:rsid w:val="009326BE"/>
    <w:rsid w:val="00936087"/>
    <w:rsid w:val="00941F0B"/>
    <w:rsid w:val="0095068C"/>
    <w:rsid w:val="00965540"/>
    <w:rsid w:val="009660EA"/>
    <w:rsid w:val="00971025"/>
    <w:rsid w:val="0097522E"/>
    <w:rsid w:val="00984965"/>
    <w:rsid w:val="009A0789"/>
    <w:rsid w:val="009A4838"/>
    <w:rsid w:val="009A7F94"/>
    <w:rsid w:val="00A31553"/>
    <w:rsid w:val="00A35581"/>
    <w:rsid w:val="00A64178"/>
    <w:rsid w:val="00A728AC"/>
    <w:rsid w:val="00A773F7"/>
    <w:rsid w:val="00AC1045"/>
    <w:rsid w:val="00AC5F5F"/>
    <w:rsid w:val="00AD167C"/>
    <w:rsid w:val="00AD3C8D"/>
    <w:rsid w:val="00AD4A35"/>
    <w:rsid w:val="00AD5A92"/>
    <w:rsid w:val="00AD60BE"/>
    <w:rsid w:val="00B012F9"/>
    <w:rsid w:val="00B24EE5"/>
    <w:rsid w:val="00B460D0"/>
    <w:rsid w:val="00B62A3E"/>
    <w:rsid w:val="00B665CE"/>
    <w:rsid w:val="00B77F64"/>
    <w:rsid w:val="00BA7979"/>
    <w:rsid w:val="00BB7534"/>
    <w:rsid w:val="00BD5327"/>
    <w:rsid w:val="00BD700E"/>
    <w:rsid w:val="00BF3D91"/>
    <w:rsid w:val="00C371A1"/>
    <w:rsid w:val="00C44031"/>
    <w:rsid w:val="00C63F59"/>
    <w:rsid w:val="00C8117B"/>
    <w:rsid w:val="00C8188F"/>
    <w:rsid w:val="00C9632E"/>
    <w:rsid w:val="00CA2635"/>
    <w:rsid w:val="00CA4622"/>
    <w:rsid w:val="00CA5C0A"/>
    <w:rsid w:val="00CB4A07"/>
    <w:rsid w:val="00CC1473"/>
    <w:rsid w:val="00CE65A3"/>
    <w:rsid w:val="00D44DF1"/>
    <w:rsid w:val="00D67E32"/>
    <w:rsid w:val="00D91EBD"/>
    <w:rsid w:val="00DB1872"/>
    <w:rsid w:val="00DD7526"/>
    <w:rsid w:val="00DE5730"/>
    <w:rsid w:val="00E108CA"/>
    <w:rsid w:val="00E1540D"/>
    <w:rsid w:val="00E57329"/>
    <w:rsid w:val="00E713E8"/>
    <w:rsid w:val="00E85692"/>
    <w:rsid w:val="00E8733A"/>
    <w:rsid w:val="00E93630"/>
    <w:rsid w:val="00ED2C29"/>
    <w:rsid w:val="00ED51DA"/>
    <w:rsid w:val="00F10F94"/>
    <w:rsid w:val="00F217C8"/>
    <w:rsid w:val="00F22BB6"/>
    <w:rsid w:val="00F24BA3"/>
    <w:rsid w:val="00F26751"/>
    <w:rsid w:val="00F27F5E"/>
    <w:rsid w:val="00F360C7"/>
    <w:rsid w:val="00F410B9"/>
    <w:rsid w:val="00F47583"/>
    <w:rsid w:val="00F53807"/>
    <w:rsid w:val="00F64509"/>
    <w:rsid w:val="00F81AB7"/>
    <w:rsid w:val="00F83784"/>
    <w:rsid w:val="00F94DD7"/>
    <w:rsid w:val="00FA7ADE"/>
    <w:rsid w:val="00FC5ADF"/>
    <w:rsid w:val="00FE1296"/>
    <w:rsid w:val="00FF59EA"/>
    <w:rsid w:val="00FF6C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5A5F9F4"/>
  <w15:docId w15:val="{33ABA9A6-4A54-4EDA-AF0A-5DAAC7013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60"/>
    </w:pPr>
    <w:rPr>
      <w:rFonts w:ascii="Arial" w:hAnsi="Arial"/>
    </w:rPr>
  </w:style>
  <w:style w:type="paragraph" w:styleId="berschrift1">
    <w:name w:val="heading 1"/>
    <w:basedOn w:val="Standard"/>
    <w:next w:val="Standard"/>
    <w:link w:val="berschrift1Zchn"/>
    <w:uiPriority w:val="9"/>
    <w:qFormat/>
    <w:pPr>
      <w:keepNext/>
      <w:numPr>
        <w:numId w:val="5"/>
      </w:numPr>
      <w:spacing w:before="240" w:after="60"/>
      <w:outlineLvl w:val="0"/>
    </w:pPr>
    <w:rPr>
      <w:b/>
      <w:kern w:val="28"/>
      <w:sz w:val="24"/>
      <w:u w:val="single"/>
    </w:rPr>
  </w:style>
  <w:style w:type="paragraph" w:styleId="berschrift2">
    <w:name w:val="heading 2"/>
    <w:basedOn w:val="Standard"/>
    <w:next w:val="Standard"/>
    <w:link w:val="berschrift2Zchn"/>
    <w:uiPriority w:val="9"/>
    <w:qFormat/>
    <w:pPr>
      <w:keepNext/>
      <w:numPr>
        <w:ilvl w:val="1"/>
        <w:numId w:val="5"/>
      </w:numPr>
      <w:outlineLvl w:val="1"/>
    </w:pPr>
    <w:rPr>
      <w:b/>
    </w:rPr>
  </w:style>
  <w:style w:type="paragraph" w:styleId="berschrift3">
    <w:name w:val="heading 3"/>
    <w:basedOn w:val="Standard"/>
    <w:next w:val="Standard"/>
    <w:link w:val="berschrift3Zchn"/>
    <w:uiPriority w:val="9"/>
    <w:qFormat/>
    <w:pPr>
      <w:keepNext/>
      <w:numPr>
        <w:ilvl w:val="2"/>
        <w:numId w:val="5"/>
      </w:numPr>
      <w:spacing w:before="240" w:after="60"/>
      <w:outlineLvl w:val="2"/>
    </w:pPr>
    <w:rPr>
      <w:b/>
    </w:rPr>
  </w:style>
  <w:style w:type="paragraph" w:styleId="berschrift4">
    <w:name w:val="heading 4"/>
    <w:basedOn w:val="Standard"/>
    <w:next w:val="Standard"/>
    <w:link w:val="berschrift4Zchn"/>
    <w:uiPriority w:val="9"/>
    <w:qFormat/>
    <w:pPr>
      <w:keepNext/>
      <w:numPr>
        <w:ilvl w:val="3"/>
        <w:numId w:val="5"/>
      </w:numPr>
      <w:spacing w:before="240" w:after="60"/>
      <w:outlineLvl w:val="3"/>
    </w:pPr>
    <w:rPr>
      <w:b/>
      <w:sz w:val="24"/>
    </w:rPr>
  </w:style>
  <w:style w:type="paragraph" w:styleId="berschrift5">
    <w:name w:val="heading 5"/>
    <w:basedOn w:val="Standard"/>
    <w:next w:val="Standard"/>
    <w:link w:val="berschrift5Zchn"/>
    <w:uiPriority w:val="9"/>
    <w:qFormat/>
    <w:pPr>
      <w:numPr>
        <w:ilvl w:val="4"/>
        <w:numId w:val="5"/>
      </w:numPr>
      <w:spacing w:before="240" w:after="60"/>
      <w:outlineLvl w:val="4"/>
    </w:pPr>
    <w:rPr>
      <w:sz w:val="22"/>
    </w:rPr>
  </w:style>
  <w:style w:type="paragraph" w:styleId="berschrift6">
    <w:name w:val="heading 6"/>
    <w:basedOn w:val="Standard"/>
    <w:next w:val="Standard"/>
    <w:link w:val="berschrift6Zchn"/>
    <w:uiPriority w:val="9"/>
    <w:qFormat/>
    <w:pPr>
      <w:numPr>
        <w:ilvl w:val="5"/>
        <w:numId w:val="5"/>
      </w:numPr>
      <w:spacing w:before="240" w:after="60"/>
      <w:outlineLvl w:val="5"/>
    </w:pPr>
    <w:rPr>
      <w:rFonts w:ascii="Times New Roman" w:hAnsi="Times New Roman"/>
      <w:i/>
      <w:sz w:val="22"/>
    </w:rPr>
  </w:style>
  <w:style w:type="paragraph" w:styleId="berschrift7">
    <w:name w:val="heading 7"/>
    <w:basedOn w:val="Standard"/>
    <w:next w:val="Standard"/>
    <w:link w:val="berschrift7Zchn"/>
    <w:uiPriority w:val="9"/>
    <w:qFormat/>
    <w:pPr>
      <w:keepNext/>
      <w:numPr>
        <w:ilvl w:val="6"/>
        <w:numId w:val="5"/>
      </w:numPr>
      <w:outlineLvl w:val="6"/>
    </w:pPr>
    <w:rPr>
      <w:b/>
    </w:rPr>
  </w:style>
  <w:style w:type="paragraph" w:styleId="berschrift8">
    <w:name w:val="heading 8"/>
    <w:basedOn w:val="Standard"/>
    <w:next w:val="Standard"/>
    <w:link w:val="berschrift8Zchn"/>
    <w:uiPriority w:val="9"/>
    <w:qFormat/>
    <w:pPr>
      <w:keepNext/>
      <w:numPr>
        <w:ilvl w:val="7"/>
        <w:numId w:val="5"/>
      </w:numPr>
      <w:jc w:val="center"/>
      <w:outlineLvl w:val="7"/>
    </w:pPr>
    <w:rPr>
      <w:b/>
      <w:sz w:val="16"/>
    </w:rPr>
  </w:style>
  <w:style w:type="paragraph" w:styleId="berschrift9">
    <w:name w:val="heading 9"/>
    <w:basedOn w:val="Standard"/>
    <w:next w:val="Standard"/>
    <w:link w:val="berschrift9Zchn"/>
    <w:uiPriority w:val="9"/>
    <w:qFormat/>
    <w:pPr>
      <w:numPr>
        <w:ilvl w:val="8"/>
        <w:numId w:val="5"/>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A11B2B"/>
    <w:rPr>
      <w:rFonts w:ascii="Arial" w:hAnsi="Arial"/>
      <w:b/>
      <w:kern w:val="28"/>
      <w:sz w:val="24"/>
      <w:u w:val="single"/>
    </w:rPr>
  </w:style>
  <w:style w:type="character" w:customStyle="1" w:styleId="berschrift2Zchn">
    <w:name w:val="Überschrift 2 Zchn"/>
    <w:link w:val="berschrift2"/>
    <w:uiPriority w:val="9"/>
    <w:rsid w:val="00A11B2B"/>
    <w:rPr>
      <w:rFonts w:ascii="Arial" w:hAnsi="Arial"/>
      <w:b/>
    </w:rPr>
  </w:style>
  <w:style w:type="character" w:customStyle="1" w:styleId="berschrift3Zchn">
    <w:name w:val="Überschrift 3 Zchn"/>
    <w:link w:val="berschrift3"/>
    <w:uiPriority w:val="9"/>
    <w:semiHidden/>
    <w:rsid w:val="00A11B2B"/>
    <w:rPr>
      <w:rFonts w:ascii="Cambria" w:eastAsia="Times New Roman" w:hAnsi="Cambria" w:cs="Times New Roman"/>
      <w:b/>
      <w:bCs/>
      <w:sz w:val="26"/>
      <w:szCs w:val="26"/>
    </w:rPr>
  </w:style>
  <w:style w:type="character" w:customStyle="1" w:styleId="berschrift4Zchn">
    <w:name w:val="Überschrift 4 Zchn"/>
    <w:link w:val="berschrift4"/>
    <w:uiPriority w:val="9"/>
    <w:semiHidden/>
    <w:rsid w:val="00A11B2B"/>
    <w:rPr>
      <w:rFonts w:ascii="Calibri" w:eastAsia="Times New Roman" w:hAnsi="Calibri" w:cs="Times New Roman"/>
      <w:b/>
      <w:bCs/>
      <w:sz w:val="28"/>
      <w:szCs w:val="28"/>
    </w:rPr>
  </w:style>
  <w:style w:type="character" w:customStyle="1" w:styleId="berschrift5Zchn">
    <w:name w:val="Überschrift 5 Zchn"/>
    <w:link w:val="berschrift5"/>
    <w:uiPriority w:val="9"/>
    <w:semiHidden/>
    <w:rsid w:val="00A11B2B"/>
    <w:rPr>
      <w:rFonts w:ascii="Calibri" w:eastAsia="Times New Roman" w:hAnsi="Calibri" w:cs="Times New Roman"/>
      <w:b/>
      <w:bCs/>
      <w:i/>
      <w:iCs/>
      <w:sz w:val="26"/>
      <w:szCs w:val="26"/>
    </w:rPr>
  </w:style>
  <w:style w:type="character" w:customStyle="1" w:styleId="berschrift6Zchn">
    <w:name w:val="Überschrift 6 Zchn"/>
    <w:link w:val="berschrift6"/>
    <w:uiPriority w:val="9"/>
    <w:semiHidden/>
    <w:rsid w:val="00A11B2B"/>
    <w:rPr>
      <w:rFonts w:ascii="Calibri" w:eastAsia="Times New Roman" w:hAnsi="Calibri" w:cs="Times New Roman"/>
      <w:b/>
      <w:bCs/>
      <w:sz w:val="22"/>
      <w:szCs w:val="22"/>
    </w:rPr>
  </w:style>
  <w:style w:type="character" w:customStyle="1" w:styleId="berschrift7Zchn">
    <w:name w:val="Überschrift 7 Zchn"/>
    <w:link w:val="berschrift7"/>
    <w:uiPriority w:val="9"/>
    <w:semiHidden/>
    <w:rsid w:val="00A11B2B"/>
    <w:rPr>
      <w:rFonts w:ascii="Calibri" w:eastAsia="Times New Roman" w:hAnsi="Calibri" w:cs="Times New Roman"/>
      <w:sz w:val="24"/>
      <w:szCs w:val="24"/>
    </w:rPr>
  </w:style>
  <w:style w:type="character" w:customStyle="1" w:styleId="berschrift8Zchn">
    <w:name w:val="Überschrift 8 Zchn"/>
    <w:link w:val="berschrift8"/>
    <w:uiPriority w:val="9"/>
    <w:semiHidden/>
    <w:rsid w:val="00A11B2B"/>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A11B2B"/>
    <w:rPr>
      <w:rFonts w:ascii="Cambria" w:eastAsia="Times New Roman" w:hAnsi="Cambria" w:cs="Times New Roman"/>
      <w:sz w:val="22"/>
      <w:szCs w:val="22"/>
    </w:rPr>
  </w:style>
  <w:style w:type="paragraph" w:styleId="Kopfzeile">
    <w:name w:val="header"/>
    <w:basedOn w:val="Standard"/>
    <w:link w:val="KopfzeileZchn"/>
    <w:uiPriority w:val="99"/>
    <w:pPr>
      <w:tabs>
        <w:tab w:val="center" w:pos="-2127"/>
        <w:tab w:val="right" w:pos="-1985"/>
        <w:tab w:val="decimal" w:pos="8364"/>
      </w:tabs>
      <w:ind w:left="2127" w:hanging="2127"/>
    </w:pPr>
    <w:rPr>
      <w:sz w:val="18"/>
    </w:rPr>
  </w:style>
  <w:style w:type="character" w:customStyle="1" w:styleId="KopfzeileZchn">
    <w:name w:val="Kopfzeile Zchn"/>
    <w:link w:val="Kopfzeile"/>
    <w:uiPriority w:val="99"/>
    <w:locked/>
    <w:rsid w:val="008E1D79"/>
    <w:rPr>
      <w:rFonts w:ascii="Arial" w:hAnsi="Arial"/>
      <w:sz w:val="18"/>
      <w:lang w:val="de-DE" w:eastAsia="de-DE"/>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link w:val="Fuzeile"/>
    <w:uiPriority w:val="99"/>
    <w:locked/>
    <w:rsid w:val="00690DE7"/>
    <w:rPr>
      <w:rFonts w:ascii="Arial" w:hAnsi="Arial"/>
      <w:lang w:val="de-DE" w:eastAsia="de-DE"/>
    </w:rPr>
  </w:style>
  <w:style w:type="character" w:styleId="Seitenzahl">
    <w:name w:val="page number"/>
    <w:uiPriority w:val="99"/>
    <w:rsid w:val="00A728AC"/>
    <w:rPr>
      <w:rFonts w:ascii="Arial" w:hAnsi="Arial"/>
      <w:sz w:val="16"/>
    </w:rPr>
  </w:style>
  <w:style w:type="paragraph" w:styleId="Textkrper">
    <w:name w:val="Body Text"/>
    <w:basedOn w:val="Standard"/>
    <w:link w:val="TextkrperZchn"/>
    <w:uiPriority w:val="99"/>
    <w:rPr>
      <w:b/>
      <w:color w:val="0000FF"/>
    </w:rPr>
  </w:style>
  <w:style w:type="character" w:customStyle="1" w:styleId="TextkrperZchn">
    <w:name w:val="Textkörper Zchn"/>
    <w:link w:val="Textkrper"/>
    <w:uiPriority w:val="99"/>
    <w:semiHidden/>
    <w:rsid w:val="00A11B2B"/>
    <w:rPr>
      <w:rFonts w:ascii="Arial" w:hAnsi="Arial"/>
    </w:rPr>
  </w:style>
  <w:style w:type="paragraph" w:styleId="Textkrper-Zeileneinzug">
    <w:name w:val="Body Text Indent"/>
    <w:basedOn w:val="Standard"/>
    <w:link w:val="Textkrper-ZeileneinzugZchn"/>
    <w:uiPriority w:val="99"/>
    <w:pPr>
      <w:spacing w:before="40" w:after="40" w:line="288" w:lineRule="auto"/>
      <w:ind w:left="426" w:hanging="426"/>
    </w:pPr>
    <w:rPr>
      <w:sz w:val="22"/>
    </w:rPr>
  </w:style>
  <w:style w:type="character" w:customStyle="1" w:styleId="Textkrper-ZeileneinzugZchn">
    <w:name w:val="Textkörper-Zeileneinzug Zchn"/>
    <w:link w:val="Textkrper-Zeileneinzug"/>
    <w:uiPriority w:val="99"/>
    <w:semiHidden/>
    <w:rsid w:val="00A11B2B"/>
    <w:rPr>
      <w:rFonts w:ascii="Arial" w:hAnsi="Arial"/>
    </w:rPr>
  </w:style>
  <w:style w:type="paragraph" w:styleId="Textkrper-Einzug2">
    <w:name w:val="Body Text Indent 2"/>
    <w:basedOn w:val="Standard"/>
    <w:link w:val="Textkrper-Einzug2Zchn"/>
    <w:uiPriority w:val="99"/>
    <w:pPr>
      <w:tabs>
        <w:tab w:val="left" w:pos="1418"/>
      </w:tabs>
      <w:ind w:left="1418" w:hanging="1418"/>
    </w:pPr>
  </w:style>
  <w:style w:type="character" w:customStyle="1" w:styleId="Textkrper-Einzug2Zchn">
    <w:name w:val="Textkörper-Einzug 2 Zchn"/>
    <w:link w:val="Textkrper-Einzug2"/>
    <w:uiPriority w:val="99"/>
    <w:semiHidden/>
    <w:rsid w:val="00A11B2B"/>
    <w:rPr>
      <w:rFonts w:ascii="Arial" w:hAnsi="Arial"/>
    </w:rPr>
  </w:style>
  <w:style w:type="paragraph" w:styleId="Textkrper2">
    <w:name w:val="Body Text 2"/>
    <w:basedOn w:val="Standard"/>
    <w:link w:val="Textkrper2Zchn"/>
    <w:uiPriority w:val="99"/>
    <w:rPr>
      <w:sz w:val="18"/>
    </w:rPr>
  </w:style>
  <w:style w:type="character" w:customStyle="1" w:styleId="Textkrper2Zchn">
    <w:name w:val="Textkörper 2 Zchn"/>
    <w:link w:val="Textkrper2"/>
    <w:uiPriority w:val="99"/>
    <w:semiHidden/>
    <w:rsid w:val="00A11B2B"/>
    <w:rPr>
      <w:rFonts w:ascii="Arial" w:hAnsi="Arial"/>
    </w:rPr>
  </w:style>
  <w:style w:type="paragraph" w:styleId="Textkrper-Einzug3">
    <w:name w:val="Body Text Indent 3"/>
    <w:basedOn w:val="Standard"/>
    <w:link w:val="Textkrper-Einzug3Zchn"/>
    <w:uiPriority w:val="99"/>
    <w:pPr>
      <w:ind w:left="2127"/>
    </w:pPr>
    <w:rPr>
      <w:sz w:val="16"/>
    </w:rPr>
  </w:style>
  <w:style w:type="character" w:customStyle="1" w:styleId="Textkrper-Einzug3Zchn">
    <w:name w:val="Textkörper-Einzug 3 Zchn"/>
    <w:link w:val="Textkrper-Einzug3"/>
    <w:uiPriority w:val="99"/>
    <w:semiHidden/>
    <w:rsid w:val="00A11B2B"/>
    <w:rPr>
      <w:rFonts w:ascii="Arial" w:hAnsi="Arial"/>
      <w:sz w:val="16"/>
      <w:szCs w:val="16"/>
    </w:rPr>
  </w:style>
  <w:style w:type="paragraph" w:styleId="Textkrper3">
    <w:name w:val="Body Text 3"/>
    <w:basedOn w:val="Standard"/>
    <w:link w:val="Textkrper3Zchn"/>
    <w:uiPriority w:val="99"/>
    <w:rPr>
      <w:sz w:val="16"/>
    </w:rPr>
  </w:style>
  <w:style w:type="character" w:customStyle="1" w:styleId="Textkrper3Zchn">
    <w:name w:val="Textkörper 3 Zchn"/>
    <w:link w:val="Textkrper3"/>
    <w:uiPriority w:val="99"/>
    <w:semiHidden/>
    <w:rsid w:val="00A11B2B"/>
    <w:rPr>
      <w:rFonts w:ascii="Arial" w:hAnsi="Arial"/>
      <w:sz w:val="16"/>
      <w:szCs w:val="16"/>
    </w:rPr>
  </w:style>
  <w:style w:type="paragraph" w:customStyle="1" w:styleId="Basis-Inhaltsverzeichnis">
    <w:name w:val="Basis-Inhaltsverzeichnis"/>
    <w:basedOn w:val="Standard"/>
    <w:rsid w:val="00FF6CAC"/>
    <w:pPr>
      <w:widowControl w:val="0"/>
      <w:tabs>
        <w:tab w:val="right" w:leader="dot" w:pos="6480"/>
      </w:tabs>
      <w:spacing w:before="120" w:after="220" w:line="220" w:lineRule="auto"/>
    </w:pPr>
  </w:style>
  <w:style w:type="paragraph" w:styleId="Listenabsatz">
    <w:name w:val="List Paragraph"/>
    <w:basedOn w:val="Standard"/>
    <w:uiPriority w:val="34"/>
    <w:qFormat/>
    <w:rsid w:val="006C1322"/>
    <w:pPr>
      <w:widowControl w:val="0"/>
      <w:suppressAutoHyphens/>
      <w:autoSpaceDN w:val="0"/>
      <w:spacing w:before="0"/>
      <w:ind w:left="720"/>
      <w:contextualSpacing/>
      <w:textAlignment w:val="baseline"/>
    </w:pPr>
    <w:rPr>
      <w:rFonts w:ascii="Times New Roman" w:eastAsia="SimSun" w:hAnsi="Times New Roman" w:cs="Mangal"/>
      <w:kern w:val="3"/>
      <w:sz w:val="24"/>
      <w:szCs w:val="21"/>
      <w:lang w:eastAsia="zh-CN" w:bidi="hi-IN"/>
    </w:rPr>
  </w:style>
  <w:style w:type="character" w:styleId="Kommentarzeichen">
    <w:name w:val="annotation reference"/>
    <w:rsid w:val="002A1ADA"/>
    <w:rPr>
      <w:sz w:val="16"/>
      <w:szCs w:val="16"/>
    </w:rPr>
  </w:style>
  <w:style w:type="paragraph" w:styleId="Kommentartext">
    <w:name w:val="annotation text"/>
    <w:basedOn w:val="Standard"/>
    <w:link w:val="KommentartextZchn"/>
    <w:rsid w:val="002A1ADA"/>
  </w:style>
  <w:style w:type="character" w:customStyle="1" w:styleId="KommentartextZchn">
    <w:name w:val="Kommentartext Zchn"/>
    <w:link w:val="Kommentartext"/>
    <w:rsid w:val="002A1ADA"/>
    <w:rPr>
      <w:rFonts w:ascii="Arial" w:hAnsi="Arial"/>
    </w:rPr>
  </w:style>
  <w:style w:type="paragraph" w:styleId="Kommentarthema">
    <w:name w:val="annotation subject"/>
    <w:basedOn w:val="Kommentartext"/>
    <w:next w:val="Kommentartext"/>
    <w:link w:val="KommentarthemaZchn"/>
    <w:rsid w:val="002A1ADA"/>
    <w:rPr>
      <w:b/>
      <w:bCs/>
    </w:rPr>
  </w:style>
  <w:style w:type="character" w:customStyle="1" w:styleId="KommentarthemaZchn">
    <w:name w:val="Kommentarthema Zchn"/>
    <w:link w:val="Kommentarthema"/>
    <w:rsid w:val="002A1ADA"/>
    <w:rPr>
      <w:rFonts w:ascii="Arial" w:hAnsi="Arial"/>
      <w:b/>
      <w:bCs/>
    </w:rPr>
  </w:style>
  <w:style w:type="paragraph" w:styleId="Sprechblasentext">
    <w:name w:val="Balloon Text"/>
    <w:basedOn w:val="Standard"/>
    <w:link w:val="SprechblasentextZchn"/>
    <w:rsid w:val="002A1ADA"/>
    <w:pPr>
      <w:spacing w:before="0"/>
    </w:pPr>
    <w:rPr>
      <w:rFonts w:ascii="Tahoma" w:hAnsi="Tahoma" w:cs="Tahoma"/>
      <w:sz w:val="16"/>
      <w:szCs w:val="16"/>
    </w:rPr>
  </w:style>
  <w:style w:type="character" w:customStyle="1" w:styleId="SprechblasentextZchn">
    <w:name w:val="Sprechblasentext Zchn"/>
    <w:link w:val="Sprechblasentext"/>
    <w:rsid w:val="002A1ADA"/>
    <w:rPr>
      <w:rFonts w:ascii="Tahoma" w:hAnsi="Tahoma" w:cs="Tahoma"/>
      <w:sz w:val="16"/>
      <w:szCs w:val="16"/>
    </w:rPr>
  </w:style>
  <w:style w:type="paragraph" w:styleId="Inhaltsverzeichnisberschrift">
    <w:name w:val="TOC Heading"/>
    <w:basedOn w:val="berschrift1"/>
    <w:next w:val="Standard"/>
    <w:uiPriority w:val="39"/>
    <w:unhideWhenUsed/>
    <w:qFormat/>
    <w:rsid w:val="00904F6E"/>
    <w:pPr>
      <w:keepLines/>
      <w:numPr>
        <w:numId w:val="0"/>
      </w:numPr>
      <w:spacing w:before="480" w:after="0" w:line="276" w:lineRule="auto"/>
      <w:outlineLvl w:val="9"/>
    </w:pPr>
    <w:rPr>
      <w:rFonts w:ascii="Cambria" w:hAnsi="Cambria"/>
      <w:bCs/>
      <w:color w:val="365F91"/>
      <w:kern w:val="0"/>
      <w:sz w:val="28"/>
      <w:szCs w:val="28"/>
      <w:u w:val="none"/>
    </w:rPr>
  </w:style>
  <w:style w:type="paragraph" w:styleId="Verzeichnis1">
    <w:name w:val="toc 1"/>
    <w:basedOn w:val="Standard"/>
    <w:next w:val="Standard"/>
    <w:autoRedefine/>
    <w:uiPriority w:val="39"/>
    <w:rsid w:val="00904F6E"/>
    <w:pPr>
      <w:spacing w:after="100"/>
    </w:pPr>
  </w:style>
  <w:style w:type="paragraph" w:styleId="Verzeichnis2">
    <w:name w:val="toc 2"/>
    <w:basedOn w:val="Standard"/>
    <w:next w:val="Standard"/>
    <w:autoRedefine/>
    <w:uiPriority w:val="39"/>
    <w:rsid w:val="00904F6E"/>
    <w:pPr>
      <w:spacing w:after="100"/>
      <w:ind w:left="200"/>
    </w:pPr>
  </w:style>
  <w:style w:type="character" w:styleId="Hyperlink">
    <w:name w:val="Hyperlink"/>
    <w:uiPriority w:val="99"/>
    <w:unhideWhenUsed/>
    <w:rsid w:val="00904F6E"/>
    <w:rPr>
      <w:color w:val="0000FF"/>
      <w:u w:val="single"/>
    </w:rPr>
  </w:style>
  <w:style w:type="paragraph" w:customStyle="1" w:styleId="TableContents">
    <w:name w:val="Table Contents"/>
    <w:basedOn w:val="Standard"/>
    <w:rsid w:val="00E1540D"/>
    <w:pPr>
      <w:widowControl w:val="0"/>
      <w:suppressLineNumbers/>
      <w:suppressAutoHyphens/>
      <w:autoSpaceDN w:val="0"/>
      <w:spacing w:before="0"/>
      <w:textAlignment w:val="baseline"/>
    </w:pPr>
    <w:rPr>
      <w:rFonts w:ascii="Times New Roman" w:eastAsia="SimSun" w:hAnsi="Times New Roman" w:cs="Tahoma"/>
      <w:kern w:val="3"/>
      <w:sz w:val="24"/>
      <w:szCs w:val="24"/>
      <w:lang w:eastAsia="zh-CN" w:bidi="hi-IN"/>
    </w:rPr>
  </w:style>
  <w:style w:type="paragraph" w:customStyle="1" w:styleId="QEP-FuzeileUV">
    <w:name w:val="QEP-Fußzeile UV"/>
    <w:basedOn w:val="Standard"/>
    <w:rsid w:val="000D052C"/>
    <w:pPr>
      <w:widowControl w:val="0"/>
      <w:tabs>
        <w:tab w:val="center" w:pos="4536"/>
        <w:tab w:val="right" w:pos="9072"/>
      </w:tabs>
      <w:suppressAutoHyphens/>
      <w:autoSpaceDN w:val="0"/>
      <w:spacing w:before="0"/>
      <w:textAlignment w:val="baseline"/>
    </w:pPr>
    <w:rPr>
      <w:rFonts w:ascii="Tahoma" w:eastAsia="SimSun" w:hAnsi="Tahoma" w:cs="Tahoma"/>
      <w:kern w:val="3"/>
      <w:sz w:val="16"/>
      <w:szCs w:val="16"/>
      <w:lang w:eastAsia="zh-CN" w:bidi="hi-IN"/>
    </w:rPr>
  </w:style>
  <w:style w:type="character" w:styleId="Zeilennummer">
    <w:name w:val="line number"/>
    <w:semiHidden/>
    <w:unhideWhenUsed/>
    <w:rsid w:val="00666E29"/>
  </w:style>
  <w:style w:type="character" w:styleId="Hervorhebung">
    <w:name w:val="Emphasis"/>
    <w:qFormat/>
    <w:rsid w:val="0076529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Microsoft_Visio_2003-2010-Zeichnung.vsd"/><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E784CB-1525-4606-9B5A-513C1EB90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1596</Words>
  <Characters>10061</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Textvorlage</vt:lpstr>
    </vt:vector>
  </TitlesOfParts>
  <Company>Friedrich-Schiller-Universität</Company>
  <LinksUpToDate>false</LinksUpToDate>
  <CharactersWithSpaces>11634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Textvorlage</dc:title>
  <dc:creator>B. Meinung</dc:creator>
  <cp:lastModifiedBy>Hartfeldt, Christiane</cp:lastModifiedBy>
  <cp:revision>16</cp:revision>
  <cp:lastPrinted>2000-09-07T05:37:00Z</cp:lastPrinted>
  <dcterms:created xsi:type="dcterms:W3CDTF">2017-05-05T11:52:00Z</dcterms:created>
  <dcterms:modified xsi:type="dcterms:W3CDTF">2018-11-19T14:34:00Z</dcterms:modified>
</cp:coreProperties>
</file>